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2.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9621" w:type="dxa"/>
        <w:jc w:val="left"/>
        <w:tblInd w:w="49" w:type="dxa"/>
        <w:tblBorders/>
        <w:tblCellMar>
          <w:top w:w="0" w:type="dxa"/>
          <w:left w:w="70" w:type="dxa"/>
          <w:bottom w:w="0" w:type="dxa"/>
          <w:right w:w="70" w:type="dxa"/>
        </w:tblCellMar>
      </w:tblPr>
      <w:tblGrid>
        <w:gridCol w:w="6555"/>
        <w:gridCol w:w="3066"/>
      </w:tblGrid>
      <w:tr>
        <w:trPr/>
        <w:tc>
          <w:tcPr>
            <w:tcW w:w="6555" w:type="dxa"/>
            <w:tcBorders/>
            <w:shd w:fill="auto" w:val="clear"/>
          </w:tcPr>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t>Protocolbindingen voor StUF</w:t>
            </w:r>
          </w:p>
          <w:p>
            <w:pPr>
              <w:pStyle w:val="Normal"/>
              <w:widowContro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snapToGrid w:val="false"/>
              <w:ind w:left="0" w:right="360" w:hanging="0"/>
              <w:rPr>
                <w:rFonts w:ascii="Arial" w:hAnsi="Arial" w:cs="Arial"/>
                <w:b/>
                <w:b/>
                <w:spacing w:val="-2"/>
                <w:sz w:val="36"/>
              </w:rPr>
            </w:pPr>
            <w:r>
              <w:rPr>
                <w:rFonts w:cs="Arial" w:ascii="Arial" w:hAnsi="Arial"/>
                <w:b/>
                <w:spacing w:val="-2"/>
                <w:sz w:val="36"/>
              </w:rPr>
            </w:r>
          </w:p>
          <w:p>
            <w:pPr>
              <w:pStyle w:val="Normal"/>
              <w:rPr>
                <w:rFonts w:ascii="Arial" w:hAnsi="Arial" w:cs="Arial"/>
                <w:spacing w:val="-2"/>
                <w:sz w:val="36"/>
              </w:rPr>
            </w:pPr>
            <w:r>
              <w:rPr>
                <w:rFonts w:cs="Arial" w:ascii="Arial" w:hAnsi="Arial"/>
                <w:spacing w:val="-2"/>
                <w:sz w:val="36"/>
              </w:rPr>
            </w:r>
          </w:p>
          <w:p>
            <w:pPr>
              <w:pStyle w:val="Normal"/>
              <w:rPr>
                <w:rFonts w:ascii="Arial" w:hAnsi="Arial" w:cs="Arial"/>
                <w:spacing w:val="-2"/>
                <w:sz w:val="36"/>
              </w:rPr>
            </w:pPr>
            <w:r>
              <w:rPr>
                <w:rFonts w:cs="Arial" w:ascii="Arial" w:hAnsi="Arial"/>
                <w:spacing w:val="-2"/>
                <w:sz w:val="36"/>
              </w:rPr>
              <w:t>Versie: 03.02.0</w:t>
            </w:r>
            <w:ins w:id="0" w:author="Onbekende auteur" w:date="2017-01-30T12:54:00Z">
              <w:r>
                <w:rPr>
                  <w:rFonts w:cs="Arial" w:ascii="Arial" w:hAnsi="Arial"/>
                  <w:spacing w:val="-2"/>
                  <w:sz w:val="36"/>
                </w:rPr>
                <w:t>4</w:t>
              </w:r>
            </w:ins>
            <w:del w:id="1" w:author="Onbekende auteur" w:date="2017-01-30T12:54:00Z">
              <w:r>
                <w:rPr>
                  <w:rFonts w:cs="Arial" w:ascii="Arial" w:hAnsi="Arial"/>
                  <w:spacing w:val="-2"/>
                  <w:sz w:val="36"/>
                </w:rPr>
                <w:delText>3</w:delText>
              </w:r>
            </w:del>
          </w:p>
          <w:p>
            <w:pPr>
              <w:pStyle w:val="Koptekst"/>
              <w:tabs>
                <w:tab w:val="left" w:pos="-720" w:leader="none"/>
                <w:tab w:val="left" w:pos="0" w:leader="none"/>
                <w:tab w:val="left" w:pos="482" w:leader="none"/>
                <w:tab w:val="left" w:pos="958" w:leader="none"/>
                <w:tab w:val="left" w:pos="1559" w:leader="none"/>
                <w:tab w:val="left" w:pos="2761" w:leader="none"/>
                <w:tab w:val="left" w:pos="3839" w:leader="none"/>
                <w:tab w:val="left" w:pos="4922" w:leader="none"/>
                <w:tab w:val="left" w:pos="6118" w:leader="none"/>
                <w:tab w:val="left" w:pos="7201" w:leader="none"/>
                <w:tab w:val="left" w:pos="8397" w:leader="none"/>
                <w:tab w:val="left" w:pos="9361" w:leader="none"/>
              </w:tabs>
              <w:rPr>
                <w:rFonts w:ascii="Arial" w:hAnsi="Arial" w:cs="Arial"/>
                <w:spacing w:val="-2"/>
                <w:sz w:val="36"/>
              </w:rPr>
            </w:pPr>
            <w:r>
              <w:rPr>
                <w:rFonts w:cs="Arial" w:ascii="Arial" w:hAnsi="Arial"/>
                <w:spacing w:val="-2"/>
                <w:sz w:val="36"/>
              </w:rPr>
              <w:t>Status: In Gebruik</w:t>
            </w:r>
          </w:p>
          <w:p>
            <w:pPr>
              <w:pStyle w:val="Normal"/>
              <w:rPr>
                <w:b/>
                <w:b/>
                <w:sz w:val="24"/>
              </w:rPr>
            </w:pPr>
            <w:r>
              <w:rPr>
                <w:b/>
                <w:sz w:val="24"/>
              </w:rPr>
            </w:r>
          </w:p>
        </w:tc>
        <w:tc>
          <w:tcPr>
            <w:tcW w:w="3066" w:type="dxa"/>
            <w:tcBorders/>
            <w:shd w:fill="auto" w:val="clear"/>
          </w:tcPr>
          <w:p>
            <w:pPr>
              <w:pStyle w:val="Normal"/>
              <w:snapToGrid w:val="false"/>
              <w:rPr>
                <w:b/>
                <w:b/>
                <w:sz w:val="24"/>
                <w:lang w:val="zxx" w:eastAsia="zxx"/>
              </w:rPr>
            </w:pPr>
            <w:r>
              <w:rPr>
                <w:b/>
                <w:sz w:val="24"/>
                <w:lang w:val="zxx" w:eastAsia="zxx"/>
              </w:rPr>
              <w:drawing>
                <wp:anchor behindDoc="0" distT="0" distB="0" distL="0" distR="0" simplePos="0" locked="0" layoutInCell="1" allowOverlap="1" relativeHeight="3">
                  <wp:simplePos x="0" y="0"/>
                  <wp:positionH relativeFrom="column">
                    <wp:align>left</wp:align>
                  </wp:positionH>
                  <wp:positionV relativeFrom="paragraph">
                    <wp:posOffset>635</wp:posOffset>
                  </wp:positionV>
                  <wp:extent cx="1858010" cy="944245"/>
                  <wp:effectExtent l="0" t="0" r="0" b="0"/>
                  <wp:wrapTopAndBottom/>
                  <wp:docPr id="1" name="Afbeeldin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en1" descr=""/>
                          <pic:cNvPicPr>
                            <a:picLocks noChangeAspect="1" noChangeArrowheads="1"/>
                          </pic:cNvPicPr>
                        </pic:nvPicPr>
                        <pic:blipFill>
                          <a:blip r:embed="rId2"/>
                          <a:stretch>
                            <a:fillRect/>
                          </a:stretch>
                        </pic:blipFill>
                        <pic:spPr bwMode="auto">
                          <a:xfrm>
                            <a:off x="0" y="0"/>
                            <a:ext cx="1858010" cy="944245"/>
                          </a:xfrm>
                          <a:prstGeom prst="rect">
                            <a:avLst/>
                          </a:prstGeom>
                        </pic:spPr>
                      </pic:pic>
                    </a:graphicData>
                  </a:graphic>
                </wp:anchor>
              </w:drawing>
            </w:r>
          </w:p>
        </w:tc>
      </w:tr>
      <w:tr>
        <w:trPr/>
        <w:tc>
          <w:tcPr>
            <w:tcW w:w="6555" w:type="dxa"/>
            <w:tcBorders/>
            <w:shd w:fill="auto" w:val="clear"/>
          </w:tcPr>
          <w:p>
            <w:pPr>
              <w:pStyle w:val="Normal"/>
              <w:snapToGrid w:val="false"/>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tc>
        <w:tc>
          <w:tcPr>
            <w:tcW w:w="3066" w:type="dxa"/>
            <w:tcBorders/>
            <w:shd w:fill="auto" w:val="clear"/>
          </w:tcPr>
          <w:p>
            <w:pPr>
              <w:pStyle w:val="Normal"/>
              <w:snapToGrid w:val="false"/>
              <w:rPr>
                <w:b/>
                <w:b/>
                <w:sz w:val="24"/>
              </w:rPr>
            </w:pPr>
            <w:r>
              <w:rPr>
                <w:b/>
                <w:sz w:val="24"/>
              </w:rPr>
            </w:r>
          </w:p>
        </w:tc>
      </w:tr>
    </w:tbl>
    <w:p>
      <w:pPr>
        <w:pStyle w:val="Normal"/>
        <w:rPr>
          <w:b/>
          <w:b/>
          <w:sz w:val="24"/>
        </w:rPr>
      </w:pPr>
      <w:r>
        <w:rPr>
          <w:b/>
          <w:sz w:val="24"/>
        </w:rPr>
      </w:r>
      <w:r>
        <w:br w:type="page"/>
      </w:r>
    </w:p>
    <w:p>
      <w:pPr>
        <w:pStyle w:val="Normal"/>
        <w:rPr>
          <w:b/>
          <w:b/>
          <w:sz w:val="24"/>
        </w:rPr>
      </w:pPr>
      <w:r>
        <w:rPr>
          <w:b/>
          <w:sz w:val="24"/>
        </w:rPr>
      </w:r>
    </w:p>
    <w:p>
      <w:pPr>
        <w:pStyle w:val="Kopinhoudsopgave"/>
        <w:rPr/>
      </w:pPr>
      <w:r>
        <w:rPr/>
        <w:t>Inhoudsopgave</w:t>
      </w:r>
    </w:p>
    <w:p>
      <w:pPr>
        <w:pStyle w:val="Inhoudsopgave1"/>
        <w:tabs>
          <w:tab w:val="left" w:pos="283" w:leader="none"/>
          <w:tab w:val="right" w:pos="9637" w:leader="dot"/>
        </w:tabs>
        <w:rPr/>
      </w:pPr>
      <w:r>
        <w:fldChar w:fldCharType="begin"/>
      </w:r>
      <w:r>
        <w:instrText> TOC \f \o "1-3" </w:instrText>
      </w:r>
      <w:r>
        <w:fldChar w:fldCharType="separate"/>
      </w:r>
      <w:r>
        <w:rPr/>
        <w:t>1</w:t>
        <w:tab/>
        <w:t>Inleiding</w:t>
        <w:tab/>
        <w:t>4</w:t>
      </w:r>
    </w:p>
    <w:p>
      <w:pPr>
        <w:pStyle w:val="Inhoudsopgave1"/>
        <w:tabs>
          <w:tab w:val="left" w:pos="283" w:leader="none"/>
          <w:tab w:val="right" w:pos="9637" w:leader="dot"/>
        </w:tabs>
        <w:rPr/>
      </w:pPr>
      <w:r>
        <w:rPr/>
        <w:t>2</w:t>
        <w:tab/>
        <w:t>Uitwisseling via een bestand</w:t>
        <w:tab/>
        <w:t>6</w:t>
      </w:r>
    </w:p>
    <w:p>
      <w:pPr>
        <w:pStyle w:val="Inhoudsopgave1"/>
        <w:tabs>
          <w:tab w:val="left" w:pos="283" w:leader="none"/>
          <w:tab w:val="right" w:pos="9637" w:leader="dot"/>
        </w:tabs>
        <w:rPr/>
      </w:pPr>
      <w:r>
        <w:rPr/>
        <w:t>3</w:t>
        <w:tab/>
        <w:t>Binding aan SOAP 1.1</w:t>
        <w:tab/>
        <w:t>7</w:t>
      </w:r>
    </w:p>
    <w:p>
      <w:pPr>
        <w:pStyle w:val="Inhoudsopgave2"/>
        <w:tabs>
          <w:tab w:val="left" w:pos="340" w:leader="none"/>
          <w:tab w:val="right" w:pos="9354" w:leader="dot"/>
        </w:tabs>
        <w:rPr/>
      </w:pPr>
      <w:r>
        <w:rPr/>
        <w:t>3.1</w:t>
        <w:tab/>
        <w:t>Het serialiseren van binaire bijlagen</w:t>
        <w:tab/>
        <w:t>7</w:t>
      </w:r>
    </w:p>
    <w:p>
      <w:pPr>
        <w:pStyle w:val="Inhoudsopgave1"/>
        <w:tabs>
          <w:tab w:val="left" w:pos="283" w:leader="none"/>
          <w:tab w:val="right" w:pos="9637" w:leader="dot"/>
        </w:tabs>
        <w:rPr/>
      </w:pPr>
      <w:r>
        <w:rPr/>
        <w:t>4</w:t>
        <w:tab/>
        <w:t>Binding op basis van WSDL, SOAP en http</w:t>
        <w:tab/>
        <w:t>9</w:t>
      </w:r>
    </w:p>
    <w:p>
      <w:pPr>
        <w:pStyle w:val="Inhoudsopgave2"/>
        <w:tabs>
          <w:tab w:val="left" w:pos="340" w:leader="none"/>
          <w:tab w:val="right" w:pos="9354" w:leader="dot"/>
        </w:tabs>
        <w:rPr/>
      </w:pPr>
      <w:r>
        <w:rPr/>
        <w:t>4.1</w:t>
        <w:tab/>
        <w:t>Het gebruik van het &lt;message&gt; element</w:t>
        <w:tab/>
        <w:t>9</w:t>
      </w:r>
    </w:p>
    <w:p>
      <w:pPr>
        <w:pStyle w:val="Inhoudsopgave2"/>
        <w:tabs>
          <w:tab w:val="left" w:pos="340" w:leader="none"/>
          <w:tab w:val="right" w:pos="9354" w:leader="dot"/>
        </w:tabs>
        <w:rPr/>
      </w:pPr>
      <w:r>
        <w:rPr/>
        <w:t>4.2</w:t>
        <w:tab/>
        <w:t>Het gebruik van het &lt;portType&gt; element</w:t>
        <w:tab/>
        <w:t>9</w:t>
      </w:r>
    </w:p>
    <w:p>
      <w:pPr>
        <w:pStyle w:val="Inhoudsopgave2"/>
        <w:tabs>
          <w:tab w:val="left" w:pos="340" w:leader="none"/>
          <w:tab w:val="right" w:pos="9354" w:leader="dot"/>
        </w:tabs>
        <w:rPr/>
      </w:pPr>
      <w:r>
        <w:rPr/>
        <w:t>4.3</w:t>
        <w:tab/>
        <w:t>Het gebruik van het &lt;binding&gt; element</w:t>
        <w:tab/>
        <w:t>11</w:t>
      </w:r>
    </w:p>
    <w:p>
      <w:pPr>
        <w:pStyle w:val="Inhoudsopgave2"/>
        <w:tabs>
          <w:tab w:val="left" w:pos="340" w:leader="none"/>
          <w:tab w:val="right" w:pos="9354" w:leader="dot"/>
        </w:tabs>
        <w:rPr/>
      </w:pPr>
      <w:r>
        <w:rPr/>
        <w:t>4.4</w:t>
        <w:tab/>
        <w:t>Het gebruik van het &lt;service&gt; element</w:t>
        <w:tab/>
        <w:t>12</w:t>
      </w:r>
    </w:p>
    <w:p>
      <w:pPr>
        <w:pStyle w:val="Inhoudsopgave2"/>
        <w:tabs>
          <w:tab w:val="left" w:pos="340" w:leader="none"/>
          <w:tab w:val="right" w:pos="9354" w:leader="dot"/>
        </w:tabs>
        <w:rPr/>
      </w:pPr>
      <w:r>
        <w:rPr/>
        <w:t>4.5</w:t>
        <w:tab/>
        <w:t>Voorschriften voor wsdl-bestanden</w:t>
        <w:tab/>
        <w:t>13</w:t>
      </w:r>
    </w:p>
    <w:p>
      <w:pPr>
        <w:pStyle w:val="Inhoudsopgave1"/>
        <w:tabs>
          <w:tab w:val="left" w:pos="283" w:leader="none"/>
          <w:tab w:val="right" w:pos="9637" w:leader="dot"/>
        </w:tabs>
        <w:rPr/>
      </w:pPr>
      <w:r>
        <w:rPr/>
        <w:t>5</w:t>
        <w:tab/>
        <w:t>Berichtuitwisseling op basis van Digikoppeling profielen</w:t>
        <w:tab/>
        <w:t>14</w:t>
      </w:r>
    </w:p>
    <w:p>
      <w:pPr>
        <w:pStyle w:val="Inhoudsopgave2"/>
        <w:tabs>
          <w:tab w:val="left" w:pos="340" w:leader="none"/>
          <w:tab w:val="right" w:pos="9354" w:leader="dot"/>
        </w:tabs>
        <w:rPr/>
      </w:pPr>
      <w:r>
        <w:rPr/>
        <w:t>5.1</w:t>
        <w:tab/>
        <w:t>Binding aan het Digikoppeling WUS profiel</w:t>
        <w:tab/>
        <w:t>17</w:t>
      </w:r>
    </w:p>
    <w:p>
      <w:pPr>
        <w:pStyle w:val="Inhoudsopgave2"/>
        <w:tabs>
          <w:tab w:val="left" w:pos="340" w:leader="none"/>
          <w:tab w:val="right" w:pos="9354" w:leader="dot"/>
        </w:tabs>
        <w:rPr/>
      </w:pPr>
      <w:r>
        <w:rPr/>
        <w:t>5.2</w:t>
        <w:tab/>
        <w:t>Binding aan het Digikoppeling ebMS profiel</w:t>
        <w:tab/>
        <w:t>19</w:t>
      </w:r>
    </w:p>
    <w:p>
      <w:pPr>
        <w:pStyle w:val="Inhoudsopgave1"/>
        <w:tabs>
          <w:tab w:val="left" w:pos="283" w:leader="none"/>
          <w:tab w:val="right" w:pos="9637" w:leader="dot"/>
        </w:tabs>
        <w:rPr/>
      </w:pPr>
      <w:r>
        <w:rPr/>
        <w:t>6</w:t>
        <w:tab/>
        <w:t>Referenties</w:t>
        <w:tab/>
        <w:t>24</w:t>
      </w:r>
      <w:r>
        <w:fldChar w:fldCharType="end"/>
      </w:r>
    </w:p>
    <w:p>
      <w:pPr>
        <w:pStyle w:val="Normal"/>
        <w:rPr>
          <w:b/>
          <w:b/>
          <w:sz w:val="24"/>
        </w:rPr>
      </w:pPr>
      <w:r>
        <w:rPr>
          <w:b/>
          <w:sz w:val="24"/>
        </w:rPr>
      </w:r>
    </w:p>
    <w:p>
      <w:pPr>
        <w:pStyle w:val="Normal"/>
        <w:rPr>
          <w:b/>
          <w:b/>
          <w:sz w:val="24"/>
        </w:rPr>
      </w:pPr>
      <w:r>
        <w:rPr>
          <w:b/>
          <w:sz w:val="24"/>
        </w:rPr>
      </w:r>
    </w:p>
    <w:p>
      <w:pPr>
        <w:pStyle w:val="Normal"/>
        <w:rPr>
          <w:b/>
          <w:b/>
          <w:sz w:val="24"/>
        </w:rPr>
      </w:pPr>
      <w:r>
        <w:rPr>
          <w:b/>
          <w:sz w:val="24"/>
        </w:rPr>
        <w:t>Versiehistorie</w:t>
      </w:r>
    </w:p>
    <w:p>
      <w:pPr>
        <w:pStyle w:val="Normal"/>
        <w:rPr>
          <w:b/>
          <w:b/>
          <w:sz w:val="24"/>
        </w:rPr>
      </w:pPr>
      <w:r>
        <w:rPr>
          <w:b/>
          <w:sz w:val="24"/>
        </w:rPr>
      </w:r>
    </w:p>
    <w:tbl>
      <w:tblPr>
        <w:tblW w:w="9637"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049"/>
        <w:gridCol w:w="4089"/>
        <w:gridCol w:w="4499"/>
      </w:tblGrid>
      <w:tr>
        <w:trPr/>
        <w:tc>
          <w:tcPr>
            <w:tcW w:w="10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Versie</w:t>
            </w:r>
          </w:p>
        </w:tc>
        <w:tc>
          <w:tcPr>
            <w:tcW w:w="408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b/>
                <w:b/>
                <w:bCs/>
              </w:rPr>
            </w:pPr>
            <w:r>
              <w:rPr>
                <w:b/>
                <w:bCs/>
              </w:rPr>
              <w:t>Bestandsnaam</w:t>
            </w:r>
          </w:p>
        </w:tc>
        <w:tc>
          <w:tcPr>
            <w:tcW w:w="44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b/>
                <w:b/>
                <w:bCs/>
              </w:rPr>
            </w:pPr>
            <w:r>
              <w:rPr>
                <w:b/>
                <w:bCs/>
              </w:rPr>
              <w:t>Reden nieuwe versie</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03.00</w:t>
            </w:r>
          </w:p>
          <w:p>
            <w:pPr>
              <w:pStyle w:val="Normal"/>
              <w:rPr/>
            </w:pPr>
            <w:r>
              <w:rPr/>
              <w:t>25-06-09</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stuf.bindingen.030000.odt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Vastgesteld in de StUF Regiegroep d.d. 24-6-2009</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03.00</w:t>
            </w:r>
          </w:p>
          <w:p>
            <w:pPr>
              <w:pStyle w:val="Normal"/>
              <w:rPr/>
            </w:pPr>
            <w:r>
              <w:rPr/>
              <w:t>01-12-09</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Stuf.bindingen.030001.odt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ERR0045: Specificatie van het action attribute in de OSB WUS binding verbeterd in de tabel in 5.1</w:t>
            </w:r>
          </w:p>
          <w:p>
            <w:pPr>
              <w:pStyle w:val="Normal"/>
              <w:rPr/>
            </w:pPr>
            <w:r>
              <w:rPr/>
              <w:t>ERR0048: eindtag voor het voorbeeld van een StUF-berichtenset op blz. 4 gelijk gemaakt aan begintag.</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03.01</w:t>
            </w:r>
          </w:p>
          <w:p>
            <w:pPr>
              <w:pStyle w:val="Normal"/>
              <w:rPr/>
            </w:pPr>
            <w:r>
              <w:rPr/>
              <w:t>01-03-10</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stuf.bindingen.030100.odt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Het definiëren van MTOM als protocol voor het opnemen van base64binary content in de berichten.</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p>
            <w:pPr>
              <w:pStyle w:val="Normal"/>
              <w:rPr/>
            </w:pPr>
            <w:r>
              <w:rPr/>
              <w:t>09-03-10</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Links die in hoofdstuk 6 'Referenties' nog verwezen naar de EGEM site aangepast.</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03.02</w:t>
            </w:r>
          </w:p>
          <w:p>
            <w:pPr>
              <w:pStyle w:val="Normal"/>
              <w:rPr/>
            </w:pPr>
            <w:r>
              <w:rPr/>
              <w:t>10-04-11</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stuf.bindingen.030200.odt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 xml:space="preserve">Upgrade naar Digikoppeling 2.0 </w:t>
            </w:r>
            <w:r>
              <w:rPr>
                <w:b w:val="false"/>
                <w:bCs w:val="false"/>
                <w:sz w:val="22"/>
              </w:rPr>
              <w:t>–</w:t>
            </w:r>
            <w:r>
              <w:rPr>
                <w:b w:val="false"/>
                <w:bCs w:val="false"/>
              </w:rPr>
              <w:t xml:space="preserve"> bestaande implementaties zijn 'upwards-compatible' hiermee.Verwijdering van het WUS-lite protocol omdat de Digikoppeling Gateway niet meer wordt ondersteund.</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03.02</w:t>
            </w:r>
          </w:p>
          <w:p>
            <w:pPr>
              <w:pStyle w:val="Normal"/>
              <w:rPr/>
            </w:pPr>
            <w:r>
              <w:rPr/>
              <w:t>13-03-12</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stuf.bindingen.030200.odt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Status op titelblad en paginaheader vermeldden "In Ontwikkeling" in plaats van "In Gebruik". Dit is nu gecorrigeerd.</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03.02</w:t>
            </w:r>
          </w:p>
          <w:p>
            <w:pPr>
              <w:pStyle w:val="Normal"/>
              <w:rPr/>
            </w:pPr>
            <w:r>
              <w:rPr/>
              <w:t>07-03-14</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stuf.bindingen.030200.odt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Diverse wijzigingen in paragraaf 5.2.1.ebMS 1.1 naar aanleiding van de behoefte om de StUF-protocolbinding te versoepelen ten aanzien van ebMS (erratum ERR319).</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03.02</w:t>
            </w:r>
          </w:p>
          <w:p>
            <w:pPr>
              <w:pStyle w:val="Normal"/>
              <w:rPr/>
            </w:pPr>
            <w:r>
              <w:rPr/>
              <w:t>06-06-14</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stuf.bindingen.030200.odt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In hoofdstuk 4 aangegeven dat WSDL 1.1 in combinatie met SOAP 1.1 moet worden gebruikt.</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br/>
              <w:t>25-02-15</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ERR0335: Links die in hoofdstuk 6 'Referenties' nog verwezen naar de Surfgroepen aangepast.</w:t>
              <w:br/>
              <w:t>ERR0362: Op pagina 15 is in tabel 2 de StUF Beriichtcode Fo03 in een aparte rij geplaatst gezamenlijk met de bijbehorende toelichting.</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r>
              <w:rPr/>
              <w:t>20-05-15</w:t>
            </w:r>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r>
              <w:rPr/>
              <w:t>stuf.bindingen.030200.odt</w:t>
            </w:r>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r>
              <w:rPr>
                <w:b w:val="false"/>
                <w:bCs w:val="false"/>
              </w:rPr>
              <w:t>ERR0390: Digikoppeling protocolbindingen verbeterd op basis van inzichten verkregen bij het maken van het Digikoppeling intern koppelvlak en aan Digikoppeling 3.0.</w:t>
            </w:r>
          </w:p>
          <w:p>
            <w:pPr>
              <w:pStyle w:val="Normal"/>
              <w:widowControl/>
              <w:tabs>
                <w:tab w:val="left" w:pos="-720" w:leader="none"/>
                <w:tab w:val="left" w:pos="400" w:leader="none"/>
                <w:tab w:val="right" w:pos="9406" w:leader="dot"/>
              </w:tabs>
              <w:rPr>
                <w:b w:val="false"/>
                <w:b w:val="false"/>
                <w:bCs w:val="false"/>
              </w:rPr>
            </w:pPr>
            <w:r>
              <w:rPr>
                <w:b w:val="false"/>
                <w:bCs w:val="false"/>
              </w:rPr>
              <w:t>In de referentielijst een paar dode links vervangen.</w:t>
            </w:r>
          </w:p>
        </w:tc>
      </w:tr>
      <w:tr>
        <w:trPr/>
        <w:tc>
          <w:tcPr>
            <w:tcW w:w="1049" w:type="dxa"/>
            <w:tcBorders>
              <w:left w:val="single" w:sz="2" w:space="0" w:color="000000"/>
              <w:bottom w:val="single" w:sz="2" w:space="0" w:color="000000"/>
              <w:insideH w:val="single" w:sz="2" w:space="0" w:color="000000"/>
            </w:tcBorders>
            <w:shd w:fill="auto" w:val="clear"/>
            <w:tcMar>
              <w:left w:w="54" w:type="dxa"/>
            </w:tcMar>
          </w:tcPr>
          <w:p>
            <w:pPr>
              <w:pStyle w:val="Normal"/>
              <w:rPr/>
            </w:pPr>
            <w:ins w:id="2" w:author="Onbekende auteur" w:date="2017-01-30T12:55:00Z">
              <w:r>
                <w:rPr/>
                <w:t>1-4-2017</w:t>
              </w:r>
            </w:ins>
          </w:p>
        </w:tc>
        <w:tc>
          <w:tcPr>
            <w:tcW w:w="4089" w:type="dxa"/>
            <w:tcBorders>
              <w:left w:val="single" w:sz="2" w:space="0" w:color="000000"/>
              <w:bottom w:val="single" w:sz="2" w:space="0" w:color="000000"/>
              <w:insideH w:val="single" w:sz="2" w:space="0" w:color="000000"/>
            </w:tcBorders>
            <w:shd w:fill="auto" w:val="clear"/>
            <w:tcMar>
              <w:left w:w="54" w:type="dxa"/>
            </w:tcMar>
          </w:tcPr>
          <w:p>
            <w:pPr>
              <w:pStyle w:val="Normal"/>
              <w:rPr/>
            </w:pPr>
            <w:ins w:id="3" w:author="Onbekende auteur" w:date="2017-01-30T12:55:00Z">
              <w:r>
                <w:rPr/>
                <w:t>stuf.bindingen.030204.odt</w:t>
              </w:r>
            </w:ins>
          </w:p>
        </w:tc>
        <w:tc>
          <w:tcPr>
            <w:tcW w:w="44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tabs>
                <w:tab w:val="left" w:pos="-720" w:leader="none"/>
                <w:tab w:val="left" w:pos="400" w:leader="none"/>
                <w:tab w:val="right" w:pos="9406" w:leader="dot"/>
              </w:tabs>
              <w:rPr>
                <w:b w:val="false"/>
                <w:b w:val="false"/>
                <w:bCs w:val="false"/>
              </w:rPr>
            </w:pPr>
            <w:ins w:id="4" w:author="Onbekende auteur" w:date="2017-01-30T12:56:00Z">
              <w:r>
                <w:rPr>
                  <w:b w:val="false"/>
                  <w:bCs w:val="false"/>
                </w:rPr>
                <w:t xml:space="preserve">ONV0428: </w:t>
              </w:r>
            </w:ins>
            <w:ins w:id="5" w:author="Onbekende auteur" w:date="2017-01-30T12:55:00Z">
              <w:r>
                <w:rPr>
                  <w:b w:val="false"/>
                  <w:bCs w:val="false"/>
                </w:rPr>
                <w:t>Specificatie van het opsplitsen van een StUF-berichtenbestand toegevoegd.</w:t>
              </w:r>
            </w:ins>
          </w:p>
        </w:tc>
      </w:tr>
    </w:tbl>
    <w:p>
      <w:pPr>
        <w:pStyle w:val="Kop1"/>
        <w:numPr>
          <w:ilvl w:val="0"/>
          <w:numId w:val="1"/>
        </w:numPr>
        <w:tabs>
          <w:tab w:val="left" w:pos="0" w:leader="none"/>
        </w:tabs>
        <w:ind w:left="0" w:right="0" w:hanging="0"/>
        <w:rPr/>
      </w:pPr>
      <w:r>
        <w:rPr/>
        <w:t>Inleiding</w:t>
      </w:r>
    </w:p>
    <w:p>
      <w:pPr>
        <w:pStyle w:val="Normal"/>
        <w:rPr>
          <w:spacing w:val="-2"/>
        </w:rPr>
      </w:pPr>
      <w:r>
        <w:rPr>
          <w:spacing w:val="-2"/>
        </w:rPr>
        <w:t>De StUF standaard beschrijft hoe berichten worden gemaakt en wat verwacht mag worden van een StUF-compliant berichtverwerkend systeem. Hierbij is op een hoog functioneel niveau gesproken over berichtcycli. De StUF-standaard standaardiseert de inhoud (“payload”) van berichten en laat de keuze van het communicatieprotocol vrij. Dit document beschrijft de binding van StUF-berichtenverkeer aan de volgende protocollen:</w:t>
      </w:r>
    </w:p>
    <w:p>
      <w:pPr>
        <w:pStyle w:val="Normal"/>
        <w:numPr>
          <w:ilvl w:val="0"/>
          <w:numId w:val="2"/>
        </w:numPr>
        <w:tabs>
          <w:tab w:val="left" w:pos="0" w:leader="none"/>
        </w:tabs>
        <w:ind w:left="283" w:hanging="282"/>
        <w:rPr>
          <w:spacing w:val="-2"/>
        </w:rPr>
      </w:pPr>
      <w:r>
        <w:rPr>
          <w:spacing w:val="-2"/>
        </w:rPr>
        <w:t>via bestand;</w:t>
      </w:r>
    </w:p>
    <w:p>
      <w:pPr>
        <w:pStyle w:val="Normal"/>
        <w:numPr>
          <w:ilvl w:val="0"/>
          <w:numId w:val="2"/>
        </w:numPr>
        <w:tabs>
          <w:tab w:val="left" w:pos="0" w:leader="none"/>
        </w:tabs>
        <w:ind w:left="283" w:hanging="282"/>
        <w:rPr>
          <w:spacing w:val="-2"/>
        </w:rPr>
      </w:pPr>
      <w:r>
        <w:rPr>
          <w:spacing w:val="-2"/>
        </w:rPr>
        <w:t>WSDL 1.1 (Web Services Description Language) met SOAP1.1 en http of https als onderliggend transportmechanisme;</w:t>
      </w:r>
    </w:p>
    <w:p>
      <w:pPr>
        <w:pStyle w:val="Normal"/>
        <w:numPr>
          <w:ilvl w:val="0"/>
          <w:numId w:val="2"/>
        </w:numPr>
        <w:tabs>
          <w:tab w:val="left" w:pos="0" w:leader="none"/>
        </w:tabs>
        <w:ind w:left="283" w:hanging="282"/>
        <w:rPr>
          <w:spacing w:val="-2"/>
        </w:rPr>
      </w:pPr>
      <w:r>
        <w:rPr>
          <w:spacing w:val="-2"/>
        </w:rPr>
        <w:t>De protocollen voor Digikoppeling (voorheen OSB).</w:t>
      </w:r>
    </w:p>
    <w:p>
      <w:pPr>
        <w:pStyle w:val="Normal"/>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Een binding van StUF-berichten aan een bestand is van belang voor het efficiënt uitwisselen van grote hoeveelheden berichten. Denk bijvoorbeeld aan het initieel vullen van een database met behulp van StUF-berichten. Bestandsuitwisseling zal gebruikt worden, als interactieve uitwisseling onaantrekkelijk of onmogelijk is, bijvoorbeeld omdat er geen datanetwerk voorhanden is of omdat de capaciteit en performance van het netwerk onvoldoende is of omdat het netwerk te duur is. Hoofdstuk 2 gaat dieper in op het uitwisselen van StUF-berichten via een bestand. Er wordt slechts beschreven hoe berichten in een bestand worden opgenomen. Over de naamgeving en het transport (e-mail, ftp, DVD, USB, etc) van het bestand worden geen uitspraken gedaan.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De binding aan WSDL1.1 en de protocollen van Digikoppeling maken gebruik van SOAP. Daarom wordt in hoofdstuk 3 gespecificeerd hoe StUF in principe bindt aan SOAP 1.1. Het staat een protocolbinding vrij om op een andere wijze aan SOAP te binden.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Binnen organisaties en, als er geen hoge eisen worden gesteld aan betrouwbaarheid, ook tussen organisaties ligt een keuze voor webservices gebaseerd op WSDL 1.1 met SOAP 1.1 en http als onderliggend transportmechanisme voor de hand vanwege haar laagdrempeligheid en haar brede toepassing in de praktijk. Hoofdstuk 4 gaat dieper op dit protocol in. Hoofdstuk 4 geeft voorschriften en beperkingen voor het specificeren van web services die StUF-berichten synchroon of asynchroon kunnen verwerken.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Digikoppeling heeft ten behoeve van betrouwbare communicatie tussen overheidsorganisatie twee koppelvlak profielen beschreven. Beide profielen bieden voorzieningen voor authenticatie en beveiliging op basis van client en server certificaten. Het gaat om:</w:t>
      </w:r>
    </w:p>
    <w:p>
      <w:pPr>
        <w:pStyle w:val="Normal"/>
        <w:numPr>
          <w:ilvl w:val="0"/>
          <w:numId w:val="3"/>
        </w:numPr>
        <w:tabs>
          <w:tab w:val="left" w:pos="0" w:leader="none"/>
          <w:tab w:val="left" w:pos="197" w:leader="none"/>
          <w:tab w:val="left" w:pos="677" w:leader="none"/>
          <w:tab w:val="left" w:pos="1277" w:leader="none"/>
          <w:tab w:val="left" w:pos="2477" w:leader="none"/>
          <w:tab w:val="left" w:pos="3557" w:leader="none"/>
          <w:tab w:val="left" w:pos="4637" w:leader="none"/>
          <w:tab w:val="left" w:pos="5837" w:leader="none"/>
          <w:tab w:val="left" w:pos="6917" w:leader="none"/>
          <w:tab w:val="left" w:pos="8117" w:leader="none"/>
          <w:tab w:val="left" w:pos="9077" w:leader="none"/>
        </w:tabs>
        <w:ind w:left="283" w:hanging="282"/>
        <w:rPr>
          <w:spacing w:val="-2"/>
        </w:rPr>
      </w:pPr>
      <w:r>
        <w:rPr>
          <w:spacing w:val="-2"/>
        </w:rPr>
        <w:t xml:space="preserve">Digikoppeling WUS 2.0, een koppelvlakprofiel gebaseerd op WUS (de WSDL, UDDI en SOAP stack van W3C-standaarden). </w:t>
      </w:r>
      <w:r>
        <w:rPr>
          <w:spacing w:val="-2"/>
          <w:sz w:val="22"/>
        </w:rPr>
        <w:t>Digikoppeling</w:t>
      </w:r>
      <w:r>
        <w:rPr>
          <w:spacing w:val="-2"/>
        </w:rPr>
        <w:t xml:space="preserve"> WUS 2.0 is bedoeld voor bevragingen en biedt geen voorzieningen voor betrouwbaar berichtenverkeer. </w:t>
      </w:r>
    </w:p>
    <w:p>
      <w:pPr>
        <w:pStyle w:val="Normal"/>
        <w:numPr>
          <w:ilvl w:val="0"/>
          <w:numId w:val="3"/>
        </w:numPr>
        <w:tabs>
          <w:tab w:val="left" w:pos="0" w:leader="none"/>
          <w:tab w:val="left" w:pos="197" w:leader="none"/>
          <w:tab w:val="left" w:pos="677" w:leader="none"/>
          <w:tab w:val="left" w:pos="1277" w:leader="none"/>
          <w:tab w:val="left" w:pos="2477" w:leader="none"/>
          <w:tab w:val="left" w:pos="3557" w:leader="none"/>
          <w:tab w:val="left" w:pos="4637" w:leader="none"/>
          <w:tab w:val="left" w:pos="5837" w:leader="none"/>
          <w:tab w:val="left" w:pos="6917" w:leader="none"/>
          <w:tab w:val="left" w:pos="8117" w:leader="none"/>
          <w:tab w:val="left" w:pos="9077" w:leader="none"/>
        </w:tabs>
        <w:ind w:left="283" w:hanging="282"/>
        <w:rPr>
          <w:spacing w:val="-2"/>
        </w:rPr>
      </w:pPr>
      <w:r>
        <w:rPr>
          <w:spacing w:val="-2"/>
        </w:rPr>
        <w:t xml:space="preserve">Digikoppeling ebMS 2.0, een koppelvlakprofiel gebaseerd op ebMS. </w:t>
      </w:r>
      <w:r>
        <w:rPr>
          <w:spacing w:val="-2"/>
          <w:sz w:val="22"/>
        </w:rPr>
        <w:t>Digikoppeling</w:t>
      </w:r>
      <w:r>
        <w:rPr>
          <w:spacing w:val="-2"/>
        </w:rPr>
        <w:t xml:space="preserve"> ebMS 2.0 is bedoeld voor het doorvoeren van transacties bij de ontvanger en biedt ook voorzieningen voor gegarandeerde aflevering van de berichten.</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Digikoppeling 2.0 profielen (WUS en ebMS) zijn een uitbreiding van de Digikoppeling 1.1 profielen. Alle bestaande implementaties van Digikoppeling 1.1 zijn daarom volledig in overeenstemming met Digikoppeling 2.0 (upwards compatible). </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Ook voor kleinere organisaties zijn in de markt tegenwoordig voldoende producten in de markt die als </w:t>
      </w:r>
      <w:r>
        <w:rPr>
          <w:spacing w:val="-2"/>
          <w:sz w:val="22"/>
        </w:rPr>
        <w:t>Digikoppeling-adapter dienst kunnen doen. Ook zijn er dienstverleners die een volledig beheerde oplossing als dienst aanbieden. De afdeling Markt van Logius</w:t>
      </w:r>
      <w:r>
        <w:rPr>
          <w:spacing w:val="-2"/>
        </w:rPr>
        <w:t xml:space="preserve"> levert ondersteuning bij implementatie/selectie. In het verleden bood Logius nog de </w:t>
      </w:r>
      <w:r>
        <w:rPr>
          <w:spacing w:val="-2"/>
          <w:sz w:val="22"/>
        </w:rPr>
        <w:t>Digikoppeling</w:t>
      </w:r>
      <w:r>
        <w:rPr>
          <w:spacing w:val="-2"/>
        </w:rPr>
        <w:t xml:space="preserve"> Gateway aan als alternatief, maar in de markt zijn tegenwoording voordeliger oplossingen aanwezig. Zo'n adapter dient in ieder geval het soap-http(s) protocol zoals beschreven in Hoofdstuk </w:t>
      </w:r>
      <w:r>
        <w:rPr>
          <w:spacing w:val="-2"/>
        </w:rPr>
        <w:fldChar w:fldCharType="begin"/>
      </w:r>
      <w:r>
        <w:instrText> REF __RefHeading__21502_1831735601 \w \h </w:instrText>
      </w:r>
      <w:r>
        <w:fldChar w:fldCharType="separate"/>
      </w:r>
      <w:r>
        <w:t>4</w:t>
      </w:r>
      <w:r>
        <w:fldChar w:fldCharType="end"/>
      </w:r>
      <w:r>
        <w:rPr>
          <w:spacing w:val="-2"/>
        </w:rPr>
        <w:t xml:space="preserve"> te ondersteunen richting het domein van een gemeente. De adapter zou daarnaast ook andere protocollen zoals JMS kunnen aanbieden indien daar behoefte aan is.</w:t>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r>
    </w:p>
    <w:p>
      <w:pPr>
        <w:pStyle w:val="Normal"/>
        <w:tabs>
          <w:tab w:val="left" w:pos="-720" w:leader="none"/>
          <w:tab w:val="left" w:pos="0" w:leader="none"/>
          <w:tab w:val="left" w:pos="480" w:leader="none"/>
          <w:tab w:val="left" w:pos="960" w:leader="none"/>
          <w:tab w:val="left" w:pos="1560" w:leader="none"/>
          <w:tab w:val="left" w:pos="2760" w:leader="none"/>
          <w:tab w:val="left" w:pos="3840" w:leader="none"/>
          <w:tab w:val="left" w:pos="4920" w:leader="none"/>
          <w:tab w:val="left" w:pos="6120" w:leader="none"/>
          <w:tab w:val="left" w:pos="7200" w:leader="none"/>
          <w:tab w:val="left" w:pos="8400" w:leader="none"/>
          <w:tab w:val="left" w:pos="9360" w:leader="none"/>
        </w:tabs>
        <w:rPr>
          <w:spacing w:val="-2"/>
        </w:rPr>
      </w:pPr>
      <w:r>
        <w:rPr>
          <w:spacing w:val="-2"/>
        </w:rPr>
        <w:t xml:space="preserve">Hoofdstuk 5 beschrijft de binding van StUF-berichtenverkeer aan </w:t>
      </w:r>
      <w:r>
        <w:rPr>
          <w:spacing w:val="-2"/>
          <w:sz w:val="22"/>
        </w:rPr>
        <w:t>Digikoppeling</w:t>
      </w:r>
      <w:r>
        <w:rPr>
          <w:spacing w:val="-2"/>
        </w:rPr>
        <w:t xml:space="preserve"> koppelvlakprofielen </w:t>
      </w:r>
      <w:r>
        <w:rPr>
          <w:spacing w:val="-2"/>
          <w:sz w:val="22"/>
        </w:rPr>
        <w:t>Digikoppeling</w:t>
      </w:r>
      <w:r>
        <w:rPr>
          <w:spacing w:val="-2"/>
        </w:rPr>
        <w:t xml:space="preserve"> WUS en </w:t>
      </w:r>
      <w:r>
        <w:rPr>
          <w:spacing w:val="-2"/>
          <w:sz w:val="22"/>
        </w:rPr>
        <w:t>Digikoppeling</w:t>
      </w:r>
      <w:r>
        <w:rPr>
          <w:spacing w:val="-2"/>
        </w:rPr>
        <w:t xml:space="preserve"> ebMS. Dit document geeft enkele aanvullingen op de </w:t>
      </w:r>
      <w:r>
        <w:rPr>
          <w:spacing w:val="-2"/>
          <w:sz w:val="22"/>
        </w:rPr>
        <w:t>Digikoppeling</w:t>
      </w:r>
      <w:r>
        <w:rPr>
          <w:spacing w:val="-2"/>
        </w:rPr>
        <w:t xml:space="preserve"> voorschriften voor het definiëren van een </w:t>
      </w:r>
      <w:r>
        <w:rPr>
          <w:spacing w:val="-2"/>
          <w:sz w:val="22"/>
        </w:rPr>
        <w:t>Digikoppeling</w:t>
      </w:r>
      <w:r>
        <w:rPr>
          <w:spacing w:val="-2"/>
        </w:rPr>
        <w:t xml:space="preserve"> WUS en ebMS koppelvlak voor StUF-berichten.</w:t>
      </w:r>
    </w:p>
    <w:p>
      <w:pPr>
        <w:pStyle w:val="Kop1"/>
        <w:numPr>
          <w:ilvl w:val="0"/>
          <w:numId w:val="1"/>
        </w:numPr>
        <w:tabs>
          <w:tab w:val="left" w:pos="0" w:leader="none"/>
        </w:tabs>
        <w:ind w:left="0" w:right="0" w:hanging="0"/>
        <w:rPr/>
      </w:pPr>
      <w:r>
        <w:rPr/>
        <w:t>Uitwisseling via een bestand</w:t>
      </w:r>
    </w:p>
    <w:p>
      <w:pPr>
        <w:pStyle w:val="Normal"/>
        <w:rPr>
          <w:b w:val="false"/>
          <w:b w:val="false"/>
          <w:bCs w:val="false"/>
          <w:i w:val="false"/>
          <w:i w:val="false"/>
          <w:iCs w:val="false"/>
          <w:u w:val="none"/>
        </w:rPr>
      </w:pPr>
      <w:r>
        <w:rPr>
          <w:b w:val="false"/>
          <w:bCs w:val="false"/>
          <w:i w:val="false"/>
          <w:iCs w:val="false"/>
          <w:u w:val="none"/>
        </w:rPr>
        <w:t xml:space="preserve">De via bestand over te dragen </w:t>
      </w:r>
      <w:ins w:id="6" w:author="Onbekende auteur" w:date="2017-01-30T13:22:00Z">
        <w:r>
          <w:rPr>
            <w:b w:val="false"/>
            <w:bCs w:val="false"/>
            <w:i w:val="false"/>
            <w:iCs w:val="false"/>
            <w:u w:val="none"/>
          </w:rPr>
          <w:t xml:space="preserve">asynchrone </w:t>
        </w:r>
      </w:ins>
      <w:r>
        <w:rPr>
          <w:b w:val="false"/>
          <w:bCs w:val="false"/>
          <w:i w:val="false"/>
          <w:iCs w:val="false"/>
          <w:u w:val="none"/>
        </w:rPr>
        <w:t xml:space="preserve">StUF -berichten worden </w:t>
      </w:r>
      <w:del w:id="7" w:author="Onbekende auteur" w:date="2017-01-30T13:22:00Z">
        <w:r>
          <w:rPr>
            <w:b w:val="false"/>
            <w:bCs w:val="false"/>
            <w:i w:val="false"/>
            <w:iCs w:val="false"/>
            <w:u w:val="none"/>
          </w:rPr>
          <w:delText>in de gewenste verwerkingsvolgorde</w:delText>
        </w:r>
      </w:del>
      <w:ins w:id="8" w:author="Onbekende auteur" w:date="2017-01-30T13:22:00Z">
        <w:r>
          <w:rPr>
            <w:b w:val="false"/>
            <w:bCs w:val="false"/>
            <w:i w:val="false"/>
            <w:iCs w:val="false"/>
            <w:u w:val="none"/>
          </w:rPr>
          <w:t>met oplopend tijdstipBericht uit de stuurgegevens</w:t>
        </w:r>
      </w:ins>
      <w:r>
        <w:rPr>
          <w:b w:val="false"/>
          <w:bCs w:val="false"/>
          <w:i w:val="false"/>
          <w:iCs w:val="false"/>
          <w:u w:val="none"/>
        </w:rPr>
        <w:t xml:space="preserve"> weggeschreven in een XML-bestand met als root-element </w:t>
      </w:r>
      <w:r>
        <w:rPr>
          <w:rFonts w:cs="Courier New" w:ascii="Courier New" w:hAnsi="Courier New"/>
          <w:b w:val="false"/>
          <w:bCs w:val="false"/>
          <w:i w:val="false"/>
          <w:iCs w:val="false"/>
          <w:u w:val="none"/>
        </w:rPr>
        <w:t>&lt;StUF:StUF-berichtenSet&gt;</w:t>
      </w:r>
      <w:r>
        <w:rPr>
          <w:rFonts w:cs="Courier New"/>
          <w:b w:val="false"/>
          <w:bCs w:val="false"/>
          <w:i w:val="false"/>
          <w:iCs w:val="false"/>
          <w:u w:val="none"/>
        </w:rPr>
        <w:t xml:space="preserve"> met </w:t>
      </w:r>
      <w:r>
        <w:rPr>
          <w:rFonts w:cs="Courier New" w:ascii="Courier New" w:hAnsi="Courier New"/>
          <w:b w:val="false"/>
          <w:bCs w:val="false"/>
          <w:i w:val="false"/>
          <w:iCs w:val="false"/>
          <w:u w:val="none"/>
        </w:rPr>
        <w:t>StUF</w:t>
      </w:r>
      <w:r>
        <w:rPr>
          <w:rFonts w:cs="Courier New"/>
          <w:b w:val="false"/>
          <w:bCs w:val="false"/>
          <w:i w:val="false"/>
          <w:iCs w:val="false"/>
          <w:u w:val="none"/>
        </w:rPr>
        <w:t xml:space="preserve"> de namespace prefix voor de namespace URI van de gebruikte StUF-versie</w:t>
      </w:r>
      <w:r>
        <w:rPr>
          <w:b w:val="false"/>
          <w:bCs w:val="false"/>
          <w:i w:val="false"/>
          <w:iCs w:val="false"/>
          <w:u w:val="none"/>
        </w:rPr>
        <w:t xml:space="preserve">. </w:t>
      </w:r>
      <w:del w:id="9" w:author="Onbekende auteur" w:date="2017-01-30T13:22:00Z">
        <w:r>
          <w:rPr>
            <w:b w:val="false"/>
            <w:bCs w:val="false"/>
            <w:i w:val="false"/>
            <w:iCs w:val="false"/>
            <w:u w:val="none"/>
          </w:rPr>
          <w:delText>Binnen</w:delText>
        </w:r>
      </w:del>
      <w:ins w:id="10" w:author="Onbekende auteur" w:date="2017-01-30T13:22:00Z">
        <w:r>
          <w:rPr>
            <w:b w:val="false"/>
            <w:bCs w:val="false"/>
            <w:i w:val="false"/>
            <w:iCs w:val="false"/>
            <w:u w:val="none"/>
          </w:rPr>
          <w:t>Synchrone berichten mogen niet worden opgenomen in een</w:t>
        </w:r>
      </w:ins>
      <w:del w:id="11" w:author="Onbekende auteur" w:date="2017-01-30T13:22:00Z">
        <w:r>
          <w:rPr>
            <w:b w:val="false"/>
            <w:bCs w:val="false"/>
            <w:i w:val="false"/>
            <w:iCs w:val="false"/>
            <w:u w:val="none"/>
          </w:rPr>
          <w:delText xml:space="preserve"> het</w:delText>
        </w:r>
      </w:del>
      <w:r>
        <w:rPr>
          <w:b w:val="false"/>
          <w:bCs w:val="false"/>
          <w:i w:val="false"/>
          <w:iCs w:val="false"/>
          <w:u w:val="none"/>
        </w:rPr>
        <w:t xml:space="preserve"> </w:t>
      </w:r>
      <w:r>
        <w:rPr>
          <w:rFonts w:cs="Courier New" w:ascii="Courier New" w:hAnsi="Courier New"/>
          <w:b w:val="false"/>
          <w:bCs w:val="false"/>
          <w:i w:val="false"/>
          <w:iCs w:val="false"/>
          <w:u w:val="none"/>
        </w:rPr>
        <w:t>&lt;StUF:StUF-berichtenSet&gt;</w:t>
      </w:r>
      <w:del w:id="12" w:author="Onbekende auteur" w:date="2017-01-30T13:23:00Z">
        <w:r>
          <w:rPr>
            <w:rFonts w:cs="Courier New"/>
            <w:b w:val="false"/>
            <w:bCs w:val="false"/>
            <w:i w:val="false"/>
            <w:iCs w:val="false"/>
            <w:u w:val="none"/>
          </w:rPr>
          <w:delText xml:space="preserve"> element</w:delText>
        </w:r>
      </w:del>
      <w:del w:id="13" w:author="Onbekende auteur" w:date="2017-01-30T13:23:00Z">
        <w:r>
          <w:rPr>
            <w:rFonts w:cs="Courier New" w:ascii="Courier New" w:hAnsi="Courier New"/>
            <w:b w:val="false"/>
            <w:bCs w:val="false"/>
            <w:i w:val="false"/>
            <w:iCs w:val="false"/>
            <w:u w:val="none"/>
          </w:rPr>
          <w:delText xml:space="preserve"> mogen alleen asynchrone berichten worden opgenomen</w:delText>
        </w:r>
      </w:del>
      <w:r>
        <w:rPr>
          <w:b w:val="false"/>
          <w:bCs w:val="false"/>
          <w:i w:val="false"/>
          <w:iCs w:val="false"/>
          <w:u w:val="none"/>
        </w:rPr>
        <w:t xml:space="preserve">. Het topelement van een asynchroon bericht dient een namespace prefix te hebben voor de namespace URI van het sectormodel waartoe het bericht behoort. De ontvangst van berichten geleverd in een bestand hoeft niet bevestigd te worden. Omdat een sectormodel eigen namen voor berichten definieert, is het niet mogelijk om in het StUF-schema een nadere definitie van het element </w:t>
      </w:r>
      <w:r>
        <w:rPr>
          <w:rFonts w:cs="Courier New" w:ascii="Courier New" w:hAnsi="Courier New"/>
          <w:b w:val="false"/>
          <w:bCs w:val="false"/>
          <w:i w:val="false"/>
          <w:iCs w:val="false"/>
          <w:u w:val="none"/>
        </w:rPr>
        <w:t>&lt;StUF-berichtenSet&gt;</w:t>
      </w:r>
      <w:r>
        <w:rPr>
          <w:rFonts w:cs="Courier New"/>
          <w:b w:val="false"/>
          <w:bCs w:val="false"/>
          <w:i w:val="false"/>
          <w:iCs w:val="false"/>
          <w:u w:val="none"/>
        </w:rPr>
        <w:t xml:space="preserve"> te geven. Alle berichten in een StUF-berichtenset dienen gebaseerd te zijn op dezelfde StUF-versie. Het is wel toegestaan om berichten uit verschillende sectormodellen in een StUF-berichtenset op te nemen.</w:t>
      </w:r>
    </w:p>
    <w:p>
      <w:pPr>
        <w:pStyle w:val="Normal"/>
        <w:rPr>
          <w:rFonts w:ascii="Times New Roman" w:hAnsi="Times New Roman" w:cs="Courier New"/>
          <w:b w:val="false"/>
          <w:b w:val="false"/>
          <w:bCs w:val="false"/>
          <w:i w:val="false"/>
          <w:i w:val="false"/>
          <w:iCs w:val="false"/>
          <w:u w:val="none"/>
        </w:rPr>
      </w:pPr>
      <w:r>
        <w:rPr>
          <w:rFonts w:cs="Courier New"/>
          <w:b w:val="false"/>
          <w:bCs w:val="false"/>
          <w:i w:val="false"/>
          <w:iCs w:val="false"/>
          <w:u w:val="none"/>
        </w:rPr>
      </w:r>
    </w:p>
    <w:p>
      <w:pPr>
        <w:pStyle w:val="Normal"/>
        <w:rPr>
          <w:rFonts w:ascii="Times New Roman" w:hAnsi="Times New Roman" w:cs="Courier New"/>
          <w:b w:val="false"/>
          <w:b w:val="false"/>
          <w:bCs w:val="false"/>
          <w:i w:val="false"/>
          <w:i w:val="false"/>
          <w:iCs w:val="false"/>
          <w:u w:val="none"/>
        </w:rPr>
      </w:pPr>
      <w:r>
        <w:rPr>
          <w:rFonts w:cs="Courier New"/>
          <w:b w:val="false"/>
          <w:bCs w:val="false"/>
          <w:i w:val="false"/>
          <w:iCs w:val="false"/>
          <w:u w:val="none"/>
        </w:rPr>
        <w:t>Hieronder staat een voorbeeld van een StUF-berichtenset bestand voor berichten uit het sectormodel BG0310.</w:t>
      </w:r>
    </w:p>
    <w:p>
      <w:pPr>
        <w:pStyle w:val="Normal"/>
        <w:rPr>
          <w:rFonts w:ascii="Times New Roman" w:hAnsi="Times New Roman" w:cs="Courier New"/>
          <w:b w:val="false"/>
          <w:b w:val="false"/>
          <w:bCs w:val="false"/>
          <w:i w:val="false"/>
          <w:i w:val="false"/>
          <w:iCs w:val="false"/>
          <w:u w:val="none"/>
        </w:rPr>
      </w:pPr>
      <w:r>
        <w:rPr>
          <w:rFonts w:cs="Courier New"/>
          <w:b w:val="false"/>
          <w:bCs w:val="false"/>
          <w:i w:val="false"/>
          <w:iCs w:val="false"/>
          <w:u w:val="none"/>
        </w:rPr>
      </w:r>
    </w:p>
    <w:p>
      <w:pPr>
        <w:pStyle w:val="Normal"/>
        <w:rPr>
          <w:b w:val="false"/>
          <w:b w:val="false"/>
          <w:bCs w:val="false"/>
          <w:i w:val="false"/>
          <w:i w:val="false"/>
          <w:iCs w:val="false"/>
          <w:u w:val="none"/>
        </w:rPr>
      </w:pPr>
      <w:r>
        <w:rPr>
          <w:rFonts w:cs="Courier New" w:ascii="Courier New" w:hAnsi="Courier New"/>
          <w:b w:val="false"/>
          <w:bCs w:val="false"/>
          <w:i w:val="false"/>
          <w:iCs w:val="false"/>
          <w:u w:val="none"/>
        </w:rPr>
        <w:t>&lt;StUF:StUF-berichtenSet xmlns:StUF=”</w:t>
      </w:r>
      <w:hyperlink r:id="rId3">
        <w:r>
          <w:rPr>
            <w:rStyle w:val="Internetkoppeling"/>
            <w:rFonts w:cs="Courier New" w:ascii="Courier New" w:hAnsi="Courier New"/>
            <w:b w:val="false"/>
            <w:bCs w:val="false"/>
            <w:i w:val="false"/>
            <w:iCs w:val="false"/>
            <w:u w:val="none"/>
          </w:rPr>
          <w:t>http://www.egem.nl/StUF/StUF0301</w:t>
        </w:r>
      </w:hyperlink>
      <w:r>
        <w:rPr>
          <w:rFonts w:cs="Courier New" w:ascii="Courier New" w:hAnsi="Courier New"/>
          <w:b w:val="false"/>
          <w:bCs w:val="false"/>
          <w:i w:val="false"/>
          <w:iCs w:val="false"/>
          <w:u w:val="none"/>
        </w:rPr>
        <w:t>” xmlns:BG=”</w:t>
      </w:r>
      <w:hyperlink r:id="rId4">
        <w:r>
          <w:rPr>
            <w:rStyle w:val="Internetkoppeling"/>
            <w:rFonts w:cs="Courier New" w:ascii="Courier New" w:hAnsi="Courier New"/>
            <w:b w:val="false"/>
            <w:bCs w:val="false"/>
            <w:i w:val="false"/>
            <w:iCs w:val="false"/>
            <w:u w:val="none"/>
          </w:rPr>
          <w:t>http://www.egem.nl/StUF/sector/BG/0310</w:t>
        </w:r>
      </w:hyperlink>
      <w:r>
        <w:rPr>
          <w:rFonts w:cs="Courier New" w:ascii="Courier New" w:hAnsi="Courier New"/>
          <w:b w:val="false"/>
          <w:bCs w:val="false"/>
          <w:i w:val="false"/>
          <w:iCs w:val="false"/>
          <w:u w:val="none"/>
        </w:rPr>
        <w:t>”&gt;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&lt;BG:npsLk01&gt;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ab/>
        <w: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&lt;/BG:npsLk01&gt;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&lt;BG:aoaLk01&gt;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ab/>
        <w: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&lt;/BG:aoaLk01&gt;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ab/>
        <w:t>...</w:t>
      </w:r>
    </w:p>
    <w:p>
      <w:pPr>
        <w:pStyle w:val="Normal"/>
        <w:rPr>
          <w:rFonts w:ascii="Courier New" w:hAnsi="Courier New" w:cs="Courier New"/>
          <w:b w:val="false"/>
          <w:b w:val="false"/>
          <w:bCs w:val="false"/>
          <w:i w:val="false"/>
          <w:i w:val="false"/>
          <w:iCs w:val="false"/>
          <w:u w:val="none"/>
        </w:rPr>
      </w:pPr>
      <w:r>
        <w:rPr>
          <w:rFonts w:cs="Courier New" w:ascii="Courier New" w:hAnsi="Courier New"/>
          <w:b w:val="false"/>
          <w:bCs w:val="false"/>
          <w:i w:val="false"/>
          <w:iCs w:val="false"/>
          <w:u w:val="none"/>
        </w:rPr>
        <w:t>&lt;/StUF:StUF-berichtenSet&gt;</w:t>
      </w:r>
    </w:p>
    <w:p>
      <w:pPr>
        <w:pStyle w:val="Normal"/>
        <w:rPr>
          <w:color w:val="000000"/>
          <w:szCs w:val="24"/>
          <w:highlight w:val="white"/>
          <w:lang w:eastAsia="nl-NL"/>
        </w:rPr>
      </w:pPr>
      <w:r>
        <w:rPr>
          <w:color w:val="000000"/>
          <w:szCs w:val="24"/>
          <w:highlight w:val="white"/>
          <w:lang w:eastAsia="nl-NL"/>
        </w:rPr>
      </w:r>
    </w:p>
    <w:p>
      <w:pPr>
        <w:pStyle w:val="Normal"/>
        <w:rPr/>
      </w:pPr>
      <w:r>
        <w:rPr/>
        <w:t xml:space="preserve">In een bestand kunnen grote hoeveelheden StUF-berichten worden opgeslagen. </w:t>
      </w:r>
      <w:del w:id="14" w:author="Onbekende auteur" w:date="2017-01-30T12:57:00Z">
        <w:r>
          <w:rPr/>
          <w:delText xml:space="preserve">StUF geeft geen voorschriften voor het splitsen van een groot bestand in deelbestanden. </w:delText>
        </w:r>
      </w:del>
      <w:del w:id="15" w:author="Onbekende auteur" w:date="2017-01-30T12:57:00Z">
        <w:r>
          <w:rPr>
            <w:spacing w:val="-2"/>
          </w:rPr>
          <w:delText xml:space="preserve">Technieken als TAR, ZIP en RAR bieden functionaliteit om een bestand te splitsen. De ontvanger zal de bestanden zonodig weer samenvoegen en aan de geadresseerde applicatie aanbieden. StUF geeft ook geen voorschriften voor het transport van een StUF-berichtenset. </w:delText>
        </w:r>
      </w:del>
      <w:del w:id="16" w:author="Onbekende auteur" w:date="2017-01-30T12:57:00Z">
        <w:r>
          <w:rPr/>
          <w:delText>We zullen in dit document verder geen aandacht besteden aan deze vorm van uitwisseling.</w:delText>
        </w:r>
      </w:del>
      <w:ins w:id="17" w:author="Onbekende auteur" w:date="2017-01-30T12:57:00Z">
        <w:r>
          <w:rPr/>
          <w:t>De maximaal toegestane grootte van een StUF-berichtenset is 3 GByte om problemen met het comprimeren van bestanden te voorkomen.</w:t>
        </w:r>
      </w:ins>
      <w:ins w:id="18" w:author="Onbekende auteur" w:date="2017-01-30T12:58:00Z">
        <w:r>
          <w:rPr/>
          <w:t xml:space="preserve"> Een bestand groter dan 3GByte dient opgesplitst te worden in meerdere deelbestanden</w:t>
        </w:r>
      </w:ins>
      <w:ins w:id="19" w:author="Onbekende auteur" w:date="2017-01-30T12:59:00Z">
        <w:r>
          <w:rPr/>
          <w:t>.</w:t>
        </w:r>
      </w:ins>
    </w:p>
    <w:p>
      <w:pPr>
        <w:pStyle w:val="Normal"/>
        <w:rPr/>
      </w:pPr>
      <w:ins w:id="21" w:author="Onbekende auteur" w:date="2017-01-30T13:11:00Z">
        <w:r>
          <w:rPr/>
        </w:r>
      </w:ins>
    </w:p>
    <w:p>
      <w:pPr>
        <w:pStyle w:val="Normal"/>
        <w:rPr/>
      </w:pPr>
      <w:ins w:id="22" w:author="Onbekende auteur" w:date="2017-01-30T13:11:00Z">
        <w:r>
          <w:rPr/>
          <w:t>De deelbestanden worden gevuld met berichten met tijdstipBericht in de stuurgegevens</w:t>
        </w:r>
      </w:ins>
      <w:ins w:id="23" w:author="Onbekende auteur" w:date="2017-01-30T13:21:00Z">
        <w:r>
          <w:rPr/>
          <w:t xml:space="preserve"> oplopend</w:t>
        </w:r>
      </w:ins>
      <w:ins w:id="24" w:author="Onbekende auteur" w:date="2017-01-30T13:12:00Z">
        <w:r>
          <w:rPr/>
          <w:t xml:space="preserve">. De deelbestanden zijn met uitzondering van het laatste deelbestand minimaal 2,5 GByte en maximaal 3 Gbyte groot. Het laatste deelbestand </w:t>
        </w:r>
      </w:ins>
      <w:ins w:id="25" w:author="Onbekende auteur" w:date="2017-01-30T13:24:00Z">
        <w:r>
          <w:rPr/>
          <w:t>bevat minimaal</w:t>
        </w:r>
      </w:ins>
      <w:ins w:id="26" w:author="Onbekende auteur" w:date="2017-01-30T13:14:00Z">
        <w:r>
          <w:rPr/>
          <w:t xml:space="preserve"> één bericht en is maximaal 3 GByte groot.</w:t>
        </w:r>
      </w:ins>
    </w:p>
    <w:p>
      <w:pPr>
        <w:pStyle w:val="Normal"/>
        <w:rPr/>
      </w:pPr>
      <w:ins w:id="27" w:author="Onbekende auteur" w:date="2017-01-30T13:15:00Z">
        <w:r>
          <w:rPr/>
        </w:r>
      </w:ins>
    </w:p>
    <w:p>
      <w:pPr>
        <w:pStyle w:val="Normal"/>
        <w:rPr/>
      </w:pPr>
      <w:ins w:id="28" w:author="Onbekende auteur" w:date="2017-01-30T13:15:00Z">
        <w:r>
          <w:rPr/>
          <w:t>Bij het opsplitsen in deelbestanden gelden de volgende voorschriften voor de bestandsnamen van de deelbestanden:</w:t>
        </w:r>
      </w:ins>
    </w:p>
    <w:p>
      <w:pPr>
        <w:pStyle w:val="Normal"/>
        <w:numPr>
          <w:ilvl w:val="0"/>
          <w:numId w:val="4"/>
        </w:numPr>
        <w:rPr/>
      </w:pPr>
      <w:ins w:id="29" w:author="Onbekende auteur" w:date="2017-01-30T13:15:00Z">
        <w:r>
          <w:rPr/>
          <w:t xml:space="preserve">De naam van alle deelbestanden begint met dezelfde string </w:t>
        </w:r>
      </w:ins>
      <w:ins w:id="30" w:author="Onbekende auteur" w:date="2017-01-30T13:15:00Z">
        <w:r>
          <w:rPr/>
          <w:t>met een minimale lengte van acht karakters.</w:t>
        </w:r>
      </w:ins>
    </w:p>
    <w:p>
      <w:pPr>
        <w:pStyle w:val="Normal"/>
        <w:numPr>
          <w:ilvl w:val="0"/>
          <w:numId w:val="4"/>
        </w:numPr>
        <w:rPr/>
      </w:pPr>
      <w:ins w:id="31" w:author="Onbekende auteur" w:date="2017-01-30T13:15:00Z">
        <w:r>
          <w:rPr/>
          <w:t xml:space="preserve">Na de door alle deelbestanden gedeelde string volgt een ‘_’ </w:t>
        </w:r>
      </w:ins>
      <w:ins w:id="32" w:author="Onbekende auteur" w:date="2017-01-30T13:15:00Z">
        <w:r>
          <w:rPr/>
          <w:t>en een volgnummer dat de plaats van het deelbestand binnen de verzameling deelbestanden aanduidt. Het volgnummer van het eerste deelbestand is één en elk volgend deelbestand krijgt het volgnummer van het voorgaande deelbestand opgehoogd met één.</w:t>
        </w:r>
      </w:ins>
    </w:p>
    <w:p>
      <w:pPr>
        <w:pStyle w:val="Normal"/>
        <w:numPr>
          <w:ilvl w:val="0"/>
          <w:numId w:val="4"/>
        </w:numPr>
        <w:rPr/>
      </w:pPr>
      <w:ins w:id="33" w:author="Onbekende auteur" w:date="2017-01-30T13:15:00Z">
        <w:r>
          <w:rPr/>
          <w:t>In het laatste deelbestand wordt het volgnummer gevolgd door ‘_laatste’.</w:t>
        </w:r>
      </w:ins>
    </w:p>
    <w:p>
      <w:pPr>
        <w:pStyle w:val="Normal"/>
        <w:rPr/>
      </w:pPr>
      <w:ins w:id="34" w:author="Onbekende auteur" w:date="2017-01-30T13:15:00Z">
        <w:r>
          <w:rPr/>
        </w:r>
      </w:ins>
    </w:p>
    <w:p>
      <w:pPr>
        <w:pStyle w:val="Normal"/>
        <w:rPr/>
      </w:pPr>
      <w:ins w:id="35" w:author="Onbekende auteur" w:date="2017-01-30T13:15:00Z">
        <w:r>
          <w:rPr/>
          <w:t xml:space="preserve">Bij het </w:t>
        </w:r>
      </w:ins>
      <w:ins w:id="36" w:author="Onbekende auteur" w:date="2017-01-30T13:16:00Z">
        <w:r>
          <w:rPr/>
          <w:t xml:space="preserve">comprimeren van deelbestanden gelden ook de hierboven beschreven voorschriften voor de namen van de gecomprimeerde </w:t>
        </w:r>
      </w:ins>
      <w:ins w:id="37" w:author="Onbekende auteur" w:date="2017-01-30T13:16:00Z">
        <w:r>
          <w:rPr/>
          <w:t>deel</w:t>
        </w:r>
      </w:ins>
      <w:ins w:id="38" w:author="Onbekende auteur" w:date="2017-01-30T13:16:00Z">
        <w:r>
          <w:rPr/>
          <w:t>bestanden.</w:t>
        </w:r>
      </w:ins>
    </w:p>
    <w:p>
      <w:pPr>
        <w:pStyle w:val="Kop1"/>
        <w:numPr>
          <w:ilvl w:val="0"/>
          <w:numId w:val="1"/>
        </w:numPr>
        <w:tabs>
          <w:tab w:val="left" w:pos="0" w:leader="none"/>
        </w:tabs>
        <w:ind w:left="0" w:right="0" w:hanging="0"/>
        <w:rPr/>
      </w:pPr>
      <w:bookmarkStart w:id="0" w:name="__RefNumPara__4999_31278866"/>
      <w:bookmarkEnd w:id="0"/>
      <w:r>
        <w:rPr/>
        <w:t>Binding aan SOAP 1.1</w:t>
      </w:r>
    </w:p>
    <w:p>
      <w:pPr>
        <w:pStyle w:val="Normal"/>
        <w:rPr>
          <w:i/>
          <w:i/>
          <w:iCs/>
          <w:u w:val="single"/>
        </w:rPr>
      </w:pPr>
      <w:r>
        <w:rPr>
          <w:i w:val="false"/>
          <w:iCs w:val="false"/>
          <w:u w:val="none"/>
        </w:rPr>
        <w:t xml:space="preserve">SOAP  1.1 (Simple Object Access Protocol) wordt gebruikt voor het verpakken van een StUF-bericht ten behoeve van het transport over internet. Het StUF-bericht wordt opgenomen in het  </w:t>
      </w:r>
      <w:r>
        <w:rPr>
          <w:rFonts w:ascii="Courier New" w:hAnsi="Courier New"/>
          <w:i w:val="false"/>
          <w:iCs w:val="false"/>
          <w:u w:val="none"/>
        </w:rPr>
        <w:t>&lt;SOAP:body&gt;</w:t>
      </w:r>
      <w:r>
        <w:rPr>
          <w:i w:val="false"/>
          <w:iCs w:val="false"/>
          <w:u w:val="none"/>
        </w:rPr>
        <w:t xml:space="preserve"> element in het </w:t>
      </w:r>
      <w:r>
        <w:rPr>
          <w:rFonts w:ascii="Courier New" w:hAnsi="Courier New"/>
          <w:i w:val="false"/>
          <w:iCs w:val="false"/>
          <w:u w:val="none"/>
        </w:rPr>
        <w:t>&lt;SOAP:envelope&gt;</w:t>
      </w:r>
      <w:r>
        <w:rPr>
          <w:i w:val="false"/>
          <w:iCs w:val="false"/>
          <w:u w:val="none"/>
        </w:rPr>
        <w:t xml:space="preserve"> element. Het </w:t>
      </w:r>
      <w:r>
        <w:rPr>
          <w:rFonts w:ascii="Courier New" w:hAnsi="Courier New"/>
          <w:i w:val="false"/>
          <w:iCs w:val="false"/>
          <w:u w:val="none"/>
        </w:rPr>
        <w:t>&lt;SOAP:body&gt;</w:t>
      </w:r>
      <w:r>
        <w:rPr>
          <w:i w:val="false"/>
          <w:iCs w:val="false"/>
          <w:u w:val="none"/>
        </w:rPr>
        <w:t xml:space="preserve"> element kan binnen het </w:t>
      </w:r>
      <w:r>
        <w:rPr>
          <w:rFonts w:ascii="Courier New" w:hAnsi="Courier New"/>
          <w:i w:val="false"/>
          <w:iCs w:val="false"/>
          <w:u w:val="none"/>
        </w:rPr>
        <w:t>&lt;SOAP:envelope</w:t>
      </w:r>
      <w:r>
        <w:rPr>
          <w:i w:val="false"/>
          <w:iCs w:val="false"/>
          <w:u w:val="none"/>
        </w:rPr>
        <w:t xml:space="preserve">&gt; element worden voorafgegaan door nul of meer </w:t>
      </w:r>
      <w:r>
        <w:rPr>
          <w:rFonts w:ascii="Courier New" w:hAnsi="Courier New"/>
          <w:i w:val="false"/>
          <w:iCs w:val="false"/>
          <w:u w:val="none"/>
        </w:rPr>
        <w:t>&lt;SOAP:header&gt;</w:t>
      </w:r>
      <w:r>
        <w:rPr>
          <w:i w:val="false"/>
          <w:iCs w:val="false"/>
          <w:u w:val="none"/>
        </w:rPr>
        <w:t xml:space="preserve"> elementen. Een </w:t>
      </w:r>
      <w:r>
        <w:rPr>
          <w:rFonts w:ascii="Courier New" w:hAnsi="Courier New"/>
          <w:i w:val="false"/>
          <w:iCs w:val="false"/>
          <w:u w:val="none"/>
        </w:rPr>
        <w:t>&lt;SOAP:header&gt;</w:t>
      </w:r>
      <w:r>
        <w:rPr>
          <w:i w:val="false"/>
          <w:iCs w:val="false"/>
          <w:u w:val="none"/>
        </w:rPr>
        <w:t xml:space="preserve"> element is bedoeld voor de sturing van het transport en hoog niveau foutafhandeling. Het </w:t>
      </w:r>
      <w:r>
        <w:rPr>
          <w:rFonts w:ascii="Courier New" w:hAnsi="Courier New"/>
          <w:i w:val="false"/>
          <w:iCs w:val="false"/>
          <w:u w:val="none"/>
        </w:rPr>
        <w:t>&lt;SOAP:body&gt;</w:t>
      </w:r>
      <w:r>
        <w:rPr>
          <w:i w:val="false"/>
          <w:iCs w:val="false"/>
          <w:u w:val="none"/>
        </w:rPr>
        <w:t xml:space="preserve"> </w:t>
      </w:r>
      <w:r>
        <w:rPr>
          <w:i w:val="false"/>
          <w:iCs w:val="false"/>
          <w:u w:val="none"/>
        </w:rPr>
        <w:t>element is bedoeld voor de payload. Eventuele</w:t>
      </w:r>
      <w:r>
        <w:rPr>
          <w:i w:val="false"/>
          <w:iCs w:val="false"/>
          <w:u w:val="none"/>
        </w:rPr>
        <w:t xml:space="preserve"> voorschriften voor de </w:t>
      </w:r>
      <w:r>
        <w:rPr>
          <w:rFonts w:ascii="Courier New" w:hAnsi="Courier New"/>
          <w:i w:val="false"/>
          <w:iCs w:val="false"/>
          <w:u w:val="none"/>
        </w:rPr>
        <w:t>&lt;SOAP:header&gt;</w:t>
      </w:r>
      <w:r>
        <w:rPr>
          <w:i w:val="false"/>
          <w:iCs w:val="false"/>
          <w:u w:val="none"/>
        </w:rPr>
        <w:t xml:space="preserve"> elementen worden gegeven bij de beschrijving van een specifieke protocolbinding.</w:t>
      </w:r>
    </w:p>
    <w:p>
      <w:pPr>
        <w:pStyle w:val="Normal"/>
        <w:rPr>
          <w:rFonts w:ascii="Times New Roman" w:hAnsi="Times New Roman" w:eastAsia="Times New Roman" w:cs="Times New Roman"/>
        </w:rPr>
      </w:pPr>
      <w:r>
        <w:rPr>
          <w:rFonts w:eastAsia="Times New Roman" w:cs="Times New Roman" w:ascii="Times New Roman" w:hAnsi="Times New Roman"/>
        </w:rPr>
      </w:r>
    </w:p>
    <w:p>
      <w:pPr>
        <w:pStyle w:val="Normal"/>
        <w:rPr/>
      </w:pPr>
      <w:r>
        <w:rPr>
          <w:rFonts w:eastAsia="Times New Roman" w:cs="Times New Roman" w:ascii="Times New Roman" w:hAnsi="Times New Roman"/>
        </w:rPr>
        <w:t xml:space="preserve">SOAP voorziet via het attribute </w:t>
      </w:r>
      <w:r>
        <w:rPr>
          <w:rFonts w:eastAsia="Times New Roman" w:cs="Times New Roman" w:ascii="Courier New" w:hAnsi="Courier New"/>
        </w:rPr>
        <w:t>encodingStyle</w:t>
      </w:r>
      <w:r>
        <w:rPr>
          <w:rFonts w:eastAsia="Times New Roman" w:cs="Times New Roman" w:ascii="Times New Roman" w:hAnsi="Times New Roman"/>
        </w:rPr>
        <w:t xml:space="preserve"> in de mogelijkheid verschillende vormen van serialisatie te ondersteunen. Conform WS-I BP 1.1 [WSIBP] verbiedt StUF het gebruik van het attribute </w:t>
      </w:r>
      <w:r>
        <w:rPr>
          <w:rFonts w:eastAsia="Times New Roman" w:cs="Times New Roman" w:ascii="Courier New" w:hAnsi="Courier New"/>
        </w:rPr>
        <w:t>encodingStyle</w:t>
      </w:r>
      <w:r>
        <w:rPr>
          <w:rFonts w:eastAsia="Times New Roman" w:cs="Times New Roman" w:ascii="Times New Roman" w:hAnsi="Times New Roman"/>
        </w:rPr>
        <w:t>.</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Ten behoeve van foutafhandeling kent SOAP het </w:t>
      </w:r>
      <w:r>
        <w:rPr>
          <w:rFonts w:ascii="Courier New" w:hAnsi="Courier New"/>
          <w:color w:val="000000"/>
          <w:szCs w:val="24"/>
          <w:lang w:eastAsia="nl-NL"/>
        </w:rPr>
        <w:t>&lt;SOAP:fault&gt;</w:t>
      </w:r>
      <w:r>
        <w:rPr>
          <w:color w:val="000000"/>
          <w:szCs w:val="24"/>
          <w:lang w:eastAsia="nl-NL"/>
        </w:rPr>
        <w:t xml:space="preserve"> element. De elementen van het </w:t>
      </w:r>
      <w:r>
        <w:rPr>
          <w:rFonts w:ascii="Courier New" w:hAnsi="Courier New"/>
          <w:color w:val="000000"/>
          <w:szCs w:val="24"/>
          <w:lang w:eastAsia="nl-NL"/>
        </w:rPr>
        <w:t>&lt;SOAP:fault&gt;</w:t>
      </w:r>
      <w:r>
        <w:rPr>
          <w:color w:val="000000"/>
          <w:szCs w:val="24"/>
          <w:lang w:eastAsia="nl-NL"/>
        </w:rPr>
        <w:t xml:space="preserve"> element worden gevuld op basis van de elementen binnen het StUF-foutbericht:</w:t>
      </w:r>
    </w:p>
    <w:p>
      <w:pPr>
        <w:pStyle w:val="Normal"/>
        <w:widowControl/>
        <w:numPr>
          <w:ilvl w:val="0"/>
          <w:numId w:val="5"/>
        </w:numPr>
        <w:tabs>
          <w:tab w:val="left" w:pos="0" w:leader="none"/>
        </w:tabs>
        <w:autoSpaceDE w:val="false"/>
        <w:ind w:left="283" w:hanging="282"/>
        <w:rPr/>
      </w:pPr>
      <w:r>
        <w:rPr>
          <w:color w:val="000000"/>
          <w:szCs w:val="24"/>
          <w:lang w:eastAsia="nl-NL"/>
        </w:rPr>
        <w:t xml:space="preserve">Het element </w:t>
      </w:r>
      <w:r>
        <w:rPr>
          <w:rFonts w:ascii="Courier New" w:hAnsi="Courier New"/>
          <w:color w:val="000000"/>
          <w:szCs w:val="24"/>
          <w:lang w:eastAsia="nl-NL"/>
        </w:rPr>
        <w:t>&lt;SOAP:faultcode&gt;</w:t>
      </w:r>
      <w:r>
        <w:rPr>
          <w:color w:val="000000"/>
          <w:szCs w:val="24"/>
          <w:lang w:eastAsia="nl-NL"/>
        </w:rPr>
        <w:t xml:space="preserve"> wordt gevuld met de namespace qualifier voor de namespace “http://schemas.xmlsoap.org/soap/envelope/ “ gevolgd door een ':' en de waarde van </w:t>
      </w:r>
      <w:r>
        <w:rPr>
          <w:rFonts w:ascii="Courier New" w:hAnsi="Courier New"/>
          <w:color w:val="000000"/>
          <w:szCs w:val="24"/>
          <w:lang w:eastAsia="nl-NL"/>
        </w:rPr>
        <w:t>&lt;StUF:plek&gt;</w:t>
      </w:r>
      <w:r>
        <w:rPr>
          <w:color w:val="000000"/>
          <w:szCs w:val="24"/>
          <w:lang w:eastAsia="nl-NL"/>
        </w:rPr>
        <w:t xml:space="preserve"> binnen het foutbericht, bijvoorbeeld “SOAP-ENV:Client”.</w:t>
      </w:r>
    </w:p>
    <w:p>
      <w:pPr>
        <w:pStyle w:val="Normal"/>
        <w:widowControl/>
        <w:numPr>
          <w:ilvl w:val="0"/>
          <w:numId w:val="5"/>
        </w:numPr>
        <w:tabs>
          <w:tab w:val="left" w:pos="0" w:leader="none"/>
        </w:tabs>
        <w:autoSpaceDE w:val="false"/>
        <w:ind w:left="283" w:hanging="282"/>
        <w:rPr/>
      </w:pPr>
      <w:r>
        <w:rPr>
          <w:color w:val="000000"/>
          <w:szCs w:val="24"/>
          <w:lang w:eastAsia="nl-NL"/>
        </w:rPr>
        <w:t xml:space="preserve">Het element </w:t>
      </w:r>
      <w:r>
        <w:rPr>
          <w:rFonts w:ascii="Courier New" w:hAnsi="Courier New"/>
          <w:color w:val="000000"/>
          <w:szCs w:val="24"/>
          <w:lang w:eastAsia="nl-NL"/>
        </w:rPr>
        <w:t>&lt;SOAP:faultstring&gt;</w:t>
      </w:r>
      <w:r>
        <w:rPr>
          <w:color w:val="000000"/>
          <w:szCs w:val="24"/>
          <w:lang w:eastAsia="nl-NL"/>
        </w:rPr>
        <w:t xml:space="preserve"> wordt gevuld met de waarde van </w:t>
      </w:r>
      <w:r>
        <w:rPr>
          <w:rFonts w:ascii="Courier New" w:hAnsi="Courier New"/>
          <w:color w:val="000000"/>
          <w:szCs w:val="24"/>
          <w:lang w:eastAsia="nl-NL"/>
        </w:rPr>
        <w:t>&lt;StUF:omschrijving&gt;</w:t>
      </w:r>
      <w:r>
        <w:rPr>
          <w:color w:val="000000"/>
          <w:szCs w:val="24"/>
          <w:lang w:eastAsia="nl-NL"/>
        </w:rPr>
        <w:t xml:space="preserve"> binnen het foutbericht.</w:t>
      </w:r>
    </w:p>
    <w:p>
      <w:pPr>
        <w:pStyle w:val="Normal"/>
        <w:widowControl/>
        <w:numPr>
          <w:ilvl w:val="0"/>
          <w:numId w:val="5"/>
        </w:numPr>
        <w:tabs>
          <w:tab w:val="left" w:pos="0" w:leader="none"/>
        </w:tabs>
        <w:autoSpaceDE w:val="false"/>
        <w:ind w:left="283" w:hanging="282"/>
        <w:rPr/>
      </w:pPr>
      <w:r>
        <w:rPr>
          <w:color w:val="000000"/>
          <w:szCs w:val="24"/>
          <w:lang w:eastAsia="nl-NL"/>
        </w:rPr>
        <w:t xml:space="preserve">Het element </w:t>
      </w:r>
      <w:r>
        <w:rPr>
          <w:rFonts w:ascii="Courier New" w:hAnsi="Courier New"/>
          <w:color w:val="000000"/>
          <w:szCs w:val="24"/>
          <w:lang w:eastAsia="nl-NL"/>
        </w:rPr>
        <w:t>&lt;SOAP:details&gt;</w:t>
      </w:r>
      <w:r>
        <w:rPr>
          <w:color w:val="000000"/>
          <w:szCs w:val="24"/>
          <w:lang w:eastAsia="nl-NL"/>
        </w:rPr>
        <w:t xml:space="preserve">  wordt gevuld met het StUF-foutbericht.</w:t>
      </w:r>
    </w:p>
    <w:p>
      <w:pPr>
        <w:pStyle w:val="Normal"/>
        <w:widowControl/>
        <w:numPr>
          <w:ilvl w:val="0"/>
          <w:numId w:val="5"/>
        </w:numPr>
        <w:tabs>
          <w:tab w:val="left" w:pos="0" w:leader="none"/>
        </w:tabs>
        <w:autoSpaceDE w:val="false"/>
        <w:ind w:left="283" w:hanging="282"/>
        <w:rPr/>
      </w:pPr>
      <w:r>
        <w:rPr>
          <w:color w:val="000000"/>
          <w:szCs w:val="24"/>
          <w:lang w:eastAsia="nl-NL"/>
        </w:rPr>
        <w:t xml:space="preserve">Het element </w:t>
      </w:r>
      <w:r>
        <w:rPr>
          <w:rFonts w:ascii="Courier New" w:hAnsi="Courier New"/>
          <w:color w:val="000000"/>
          <w:szCs w:val="24"/>
          <w:lang w:eastAsia="nl-NL"/>
        </w:rPr>
        <w:t>&lt;SOAP:faultactor&gt;</w:t>
      </w:r>
      <w:r>
        <w:rPr>
          <w:color w:val="000000"/>
          <w:szCs w:val="24"/>
          <w:lang w:eastAsia="nl-NL"/>
        </w:rPr>
        <w:t xml:space="preserve"> wordt niet opgenomen in het </w:t>
      </w:r>
      <w:r>
        <w:rPr>
          <w:rFonts w:ascii="Courier New" w:hAnsi="Courier New"/>
          <w:color w:val="000000"/>
          <w:szCs w:val="24"/>
          <w:lang w:eastAsia="nl-NL"/>
        </w:rPr>
        <w:t>&lt;SOAP:fault&gt;</w:t>
      </w:r>
      <w:r>
        <w:rPr>
          <w:color w:val="000000"/>
          <w:szCs w:val="24"/>
          <w:lang w:eastAsia="nl-NL"/>
        </w:rPr>
        <w:t xml:space="preserve"> element.</w:t>
      </w:r>
    </w:p>
    <w:p>
      <w:pPr>
        <w:pStyle w:val="Kop2"/>
        <w:numPr>
          <w:ilvl w:val="1"/>
          <w:numId w:val="1"/>
        </w:numPr>
        <w:tabs>
          <w:tab w:val="left" w:pos="0" w:leader="none"/>
        </w:tabs>
        <w:ind w:left="0" w:right="0" w:hanging="0"/>
        <w:rPr/>
      </w:pPr>
      <w:bookmarkStart w:id="1" w:name="__RefHeading__7215_1322968691"/>
      <w:bookmarkEnd w:id="1"/>
      <w:r>
        <w:rPr/>
        <w:t>Het serialiseren van binaire bijlagen</w:t>
      </w:r>
    </w:p>
    <w:p>
      <w:pPr>
        <w:pStyle w:val="Normal"/>
        <w:rPr/>
      </w:pPr>
      <w:r>
        <w:rPr/>
      </w:r>
    </w:p>
    <w:p>
      <w:pPr>
        <w:pStyle w:val="Normal"/>
        <w:rPr/>
      </w:pPr>
      <w:r>
        <w:rPr/>
        <w:t>Binaire bijlagen kunnen in een XML-bericht worden opgenomen door middel van elementen van het type base64binary uit de namespace “</w:t>
      </w:r>
      <w:hyperlink r:id="rId5">
        <w:r>
          <w:rPr>
            <w:rStyle w:val="Internetkoppeling"/>
          </w:rPr>
          <w:t>http://www.w3.org/2001/XMLSchema</w:t>
        </w:r>
      </w:hyperlink>
      <w:r>
        <w:rPr/>
        <w:t>”. Aan het versturen van bijlagen binnen het XML-bericht kleven enkele nadelen en om deze te ondervangen is MTOM (SOAP Message Transmission Optimization) ontwikkeld in combinatie met xop (XML-binary Optimized Packaging). De volgende links bevatten relevante informatie met betrekking tot MTOM/xop:</w:t>
      </w:r>
    </w:p>
    <w:p>
      <w:pPr>
        <w:pStyle w:val="Normal"/>
        <w:numPr>
          <w:ilvl w:val="0"/>
          <w:numId w:val="6"/>
        </w:numPr>
        <w:rPr/>
      </w:pPr>
      <w:hyperlink r:id="rId6">
        <w:r>
          <w:rPr>
            <w:rStyle w:val="Internetkoppeling"/>
          </w:rPr>
          <w:t>http://www.w3.org/TR/soap12-mtom/</w:t>
        </w:r>
      </w:hyperlink>
      <w:r>
        <w:rPr/>
        <w:t xml:space="preserve"> (specificatie van MTOM in combinatie met SOAP1.2)</w:t>
      </w:r>
    </w:p>
    <w:p>
      <w:pPr>
        <w:pStyle w:val="Normal"/>
        <w:numPr>
          <w:ilvl w:val="0"/>
          <w:numId w:val="6"/>
        </w:numPr>
        <w:rPr/>
      </w:pPr>
      <w:hyperlink r:id="rId7">
        <w:r>
          <w:rPr>
            <w:rStyle w:val="Internetkoppeling"/>
          </w:rPr>
          <w:t>http://www.w3.org/TR/xop10/</w:t>
        </w:r>
      </w:hyperlink>
      <w:r>
        <w:rPr/>
        <w:t xml:space="preserve"> (specificatie van xop gebruikt door MTOM)</w:t>
      </w:r>
    </w:p>
    <w:p>
      <w:pPr>
        <w:pStyle w:val="Normal"/>
        <w:numPr>
          <w:ilvl w:val="0"/>
          <w:numId w:val="6"/>
        </w:numPr>
        <w:rPr/>
      </w:pPr>
      <w:hyperlink r:id="rId8">
        <w:r>
          <w:rPr>
            <w:rStyle w:val="Internetkoppeling"/>
          </w:rPr>
          <w:t>http://www.w3.org/Submission/soap11mtom10</w:t>
        </w:r>
      </w:hyperlink>
      <w:r>
        <w:rPr/>
        <w:t xml:space="preserve"> (specificatie van het gebruik van MTOM in combinatie met SOAP1.1)</w:t>
      </w:r>
    </w:p>
    <w:p>
      <w:pPr>
        <w:pStyle w:val="Normal"/>
        <w:numPr>
          <w:ilvl w:val="0"/>
          <w:numId w:val="6"/>
        </w:numPr>
        <w:rPr/>
      </w:pPr>
      <w:hyperlink r:id="rId9">
        <w:r>
          <w:rPr>
            <w:rStyle w:val="Internetkoppeling"/>
          </w:rPr>
          <w:t>http://www.w3.org/TR/xml-media-types/</w:t>
        </w:r>
      </w:hyperlink>
      <w:r>
        <w:rPr/>
        <w:t xml:space="preserve"> (specificatie van het specificeren van MIME mediatype in berichten en schema's)</w:t>
      </w:r>
    </w:p>
    <w:p>
      <w:pPr>
        <w:pStyle w:val="Normal"/>
        <w:rPr/>
      </w:pPr>
      <w:r>
        <w:rPr/>
      </w:r>
    </w:p>
    <w:p>
      <w:pPr>
        <w:pStyle w:val="Normal"/>
        <w:rPr/>
      </w:pPr>
      <w:r>
        <w:rPr/>
        <w:t>Deze protocolbinding definieert in de StUF-namespaces “</w:t>
      </w:r>
      <w:hyperlink r:id="rId10">
        <w:r>
          <w:rPr>
            <w:rStyle w:val="Internetkoppeling"/>
          </w:rPr>
          <w:t>http://www.egem.nl/StUF/StUF0</w:t>
        </w:r>
      </w:hyperlink>
      <w:r>
        <w:rPr/>
        <w:t>204” en “http://www.egem.nl/StUF/StUF0301” de complexTypes BinaireInhoud-basis, BinaireInhoud en BinaireInhoud-vraag, een attribute bestandsnaam en een simpleType Bestandsnaam:</w:t>
      </w:r>
    </w:p>
    <w:p>
      <w:pPr>
        <w:pStyle w:val="Normal"/>
        <w:rPr/>
      </w:pPr>
      <w:r>
        <w:rPr/>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complexType</w:t>
      </w:r>
      <w:r>
        <w:rPr>
          <w:rFonts w:eastAsia="Arial" w:cs="Arial" w:ascii="Courier New" w:hAnsi="Courier New"/>
          <w:color w:val="FF0000"/>
          <w:sz w:val="20"/>
          <w:szCs w:val="20"/>
        </w:rPr>
        <w:t xml:space="preserve"> name</w:t>
      </w:r>
      <w:r>
        <w:rPr>
          <w:rFonts w:eastAsia="Arial" w:cs="Arial" w:ascii="Courier New" w:hAnsi="Courier New"/>
          <w:color w:val="0000FF"/>
          <w:sz w:val="20"/>
          <w:szCs w:val="20"/>
        </w:rPr>
        <w:t>="</w:t>
      </w:r>
      <w:r>
        <w:rPr>
          <w:rFonts w:eastAsia="Arial" w:cs="Arial" w:ascii="Courier New" w:hAnsi="Courier New"/>
          <w:color w:val="000000"/>
          <w:sz w:val="20"/>
          <w:szCs w:val="20"/>
        </w:rPr>
        <w:t>BinaireInhoud</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simpleContent</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restriction</w:t>
      </w:r>
      <w:r>
        <w:rPr>
          <w:rFonts w:eastAsia="Arial" w:cs="Arial" w:ascii="Courier New" w:hAnsi="Courier New"/>
          <w:color w:val="FF0000"/>
          <w:sz w:val="20"/>
          <w:szCs w:val="20"/>
        </w:rPr>
        <w:t xml:space="preserve"> base</w:t>
      </w:r>
      <w:r>
        <w:rPr>
          <w:rFonts w:eastAsia="Arial" w:cs="Arial" w:ascii="Courier New" w:hAnsi="Courier New"/>
          <w:color w:val="0000FF"/>
          <w:sz w:val="20"/>
          <w:szCs w:val="20"/>
        </w:rPr>
        <w:t>="</w:t>
      </w:r>
      <w:r>
        <w:rPr>
          <w:rFonts w:eastAsia="Arial" w:cs="Arial" w:ascii="Courier New" w:hAnsi="Courier New"/>
          <w:color w:val="000000"/>
          <w:sz w:val="20"/>
          <w:szCs w:val="20"/>
        </w:rPr>
        <w:t>StUF:BinaireInhoud-basis</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tab/>
      </w:r>
      <w:r>
        <w:rPr>
          <w:rFonts w:eastAsia="Arial" w:cs="Arial" w:ascii="Courier New" w:hAnsi="Courier New"/>
          <w:color w:val="0000FF"/>
          <w:sz w:val="20"/>
          <w:szCs w:val="20"/>
        </w:rPr>
        <w:t>&lt;</w:t>
      </w:r>
      <w:r>
        <w:rPr>
          <w:rFonts w:eastAsia="Arial" w:cs="Arial" w:ascii="Courier New" w:hAnsi="Courier New"/>
          <w:color w:val="800000"/>
          <w:sz w:val="20"/>
          <w:szCs w:val="20"/>
        </w:rPr>
        <w:t>attribute</w:t>
      </w:r>
      <w:r>
        <w:rPr>
          <w:rFonts w:eastAsia="Arial" w:cs="Arial" w:ascii="Courier New" w:hAnsi="Courier New"/>
          <w:color w:val="FF0000"/>
          <w:sz w:val="20"/>
          <w:szCs w:val="20"/>
        </w:rPr>
        <w:t xml:space="preserve"> ref</w:t>
      </w:r>
      <w:r>
        <w:rPr>
          <w:rFonts w:eastAsia="Arial" w:cs="Arial" w:ascii="Courier New" w:hAnsi="Courier New"/>
          <w:color w:val="0000FF"/>
          <w:sz w:val="20"/>
          <w:szCs w:val="20"/>
        </w:rPr>
        <w:t>="</w:t>
      </w:r>
      <w:r>
        <w:rPr>
          <w:rFonts w:eastAsia="Arial" w:cs="Arial" w:ascii="Courier New" w:hAnsi="Courier New"/>
          <w:color w:val="000000"/>
          <w:sz w:val="20"/>
          <w:szCs w:val="20"/>
        </w:rPr>
        <w:t>StUF:bestandsnaam</w:t>
      </w:r>
      <w:r>
        <w:rPr>
          <w:rFonts w:eastAsia="Arial" w:cs="Arial" w:ascii="Courier New" w:hAnsi="Courier New"/>
          <w:color w:val="0000FF"/>
          <w:sz w:val="20"/>
          <w:szCs w:val="20"/>
        </w:rPr>
        <w:t>"</w:t>
      </w:r>
      <w:r>
        <w:rPr>
          <w:rFonts w:eastAsia="Arial" w:cs="Arial" w:ascii="Courier New" w:hAnsi="Courier New"/>
          <w:color w:val="FF0000"/>
          <w:sz w:val="20"/>
          <w:szCs w:val="20"/>
        </w:rPr>
        <w:t xml:space="preserve"> use</w:t>
      </w:r>
      <w:r>
        <w:rPr>
          <w:rFonts w:eastAsia="Arial" w:cs="Arial" w:ascii="Courier New" w:hAnsi="Courier New"/>
          <w:color w:val="0000FF"/>
          <w:sz w:val="20"/>
          <w:szCs w:val="20"/>
        </w:rPr>
        <w:t>="</w:t>
      </w:r>
      <w:r>
        <w:rPr>
          <w:rFonts w:eastAsia="Arial" w:cs="Arial" w:ascii="Courier New" w:hAnsi="Courier New"/>
          <w:color w:val="000000"/>
          <w:sz w:val="20"/>
          <w:szCs w:val="20"/>
        </w:rPr>
        <w:t>required</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restriction</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simpleContent</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complexType</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complexType</w:t>
      </w:r>
      <w:r>
        <w:rPr>
          <w:rFonts w:eastAsia="Arial" w:cs="Arial" w:ascii="Courier New" w:hAnsi="Courier New"/>
          <w:color w:val="FF0000"/>
          <w:sz w:val="20"/>
          <w:szCs w:val="20"/>
        </w:rPr>
        <w:t xml:space="preserve"> name</w:t>
      </w:r>
      <w:r>
        <w:rPr>
          <w:rFonts w:eastAsia="Arial" w:cs="Arial" w:ascii="Courier New" w:hAnsi="Courier New"/>
          <w:color w:val="0000FF"/>
          <w:sz w:val="20"/>
          <w:szCs w:val="20"/>
        </w:rPr>
        <w:t>="</w:t>
      </w:r>
      <w:r>
        <w:rPr>
          <w:rFonts w:eastAsia="Arial" w:cs="Arial" w:ascii="Courier New" w:hAnsi="Courier New"/>
          <w:color w:val="000000"/>
          <w:sz w:val="20"/>
          <w:szCs w:val="20"/>
        </w:rPr>
        <w:t>BinaireInhoud-basis</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simpleContent</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extension</w:t>
      </w:r>
      <w:r>
        <w:rPr>
          <w:rFonts w:eastAsia="Arial" w:cs="Arial" w:ascii="Courier New" w:hAnsi="Courier New"/>
          <w:color w:val="FF0000"/>
          <w:sz w:val="20"/>
          <w:szCs w:val="20"/>
        </w:rPr>
        <w:t xml:space="preserve"> base</w:t>
      </w:r>
      <w:r>
        <w:rPr>
          <w:rFonts w:eastAsia="Arial" w:cs="Arial" w:ascii="Courier New" w:hAnsi="Courier New"/>
          <w:color w:val="0000FF"/>
          <w:sz w:val="20"/>
          <w:szCs w:val="20"/>
        </w:rPr>
        <w:t>="</w:t>
      </w:r>
      <w:r>
        <w:rPr>
          <w:rFonts w:eastAsia="Arial" w:cs="Arial" w:ascii="Courier New" w:hAnsi="Courier New"/>
          <w:color w:val="000000"/>
          <w:sz w:val="20"/>
          <w:szCs w:val="20"/>
        </w:rPr>
        <w:t>xmime:base64Binary</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tab/>
      </w:r>
      <w:r>
        <w:rPr>
          <w:rFonts w:eastAsia="Arial" w:cs="Arial" w:ascii="Courier New" w:hAnsi="Courier New"/>
          <w:color w:val="0000FF"/>
          <w:sz w:val="20"/>
          <w:szCs w:val="20"/>
        </w:rPr>
        <w:t>&lt;</w:t>
      </w:r>
      <w:r>
        <w:rPr>
          <w:rFonts w:eastAsia="Arial" w:cs="Arial" w:ascii="Courier New" w:hAnsi="Courier New"/>
          <w:color w:val="800000"/>
          <w:sz w:val="20"/>
          <w:szCs w:val="20"/>
        </w:rPr>
        <w:t>attribute</w:t>
      </w:r>
      <w:r>
        <w:rPr>
          <w:rFonts w:eastAsia="Arial" w:cs="Arial" w:ascii="Courier New" w:hAnsi="Courier New"/>
          <w:color w:val="FF0000"/>
          <w:sz w:val="20"/>
          <w:szCs w:val="20"/>
        </w:rPr>
        <w:t xml:space="preserve"> ref</w:t>
      </w:r>
      <w:r>
        <w:rPr>
          <w:rFonts w:eastAsia="Arial" w:cs="Arial" w:ascii="Courier New" w:hAnsi="Courier New"/>
          <w:color w:val="0000FF"/>
          <w:sz w:val="20"/>
          <w:szCs w:val="20"/>
        </w:rPr>
        <w:t>="</w:t>
      </w:r>
      <w:r>
        <w:rPr>
          <w:rFonts w:eastAsia="Arial" w:cs="Arial" w:ascii="Courier New" w:hAnsi="Courier New"/>
          <w:color w:val="000000"/>
          <w:sz w:val="20"/>
          <w:szCs w:val="20"/>
        </w:rPr>
        <w:t>StUF:bestandsnaam</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extension</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simpleContent</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complexType</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complexType</w:t>
      </w:r>
      <w:r>
        <w:rPr>
          <w:rFonts w:eastAsia="Arial" w:cs="Arial" w:ascii="Courier New" w:hAnsi="Courier New"/>
          <w:color w:val="FF0000"/>
          <w:sz w:val="20"/>
          <w:szCs w:val="20"/>
        </w:rPr>
        <w:t xml:space="preserve"> name</w:t>
      </w:r>
      <w:r>
        <w:rPr>
          <w:rFonts w:eastAsia="Arial" w:cs="Arial" w:ascii="Courier New" w:hAnsi="Courier New"/>
          <w:color w:val="0000FF"/>
          <w:sz w:val="20"/>
          <w:szCs w:val="20"/>
        </w:rPr>
        <w:t>="</w:t>
      </w:r>
      <w:r>
        <w:rPr>
          <w:rFonts w:eastAsia="Arial" w:cs="Arial" w:ascii="Courier New" w:hAnsi="Courier New"/>
          <w:color w:val="000000"/>
          <w:sz w:val="20"/>
          <w:szCs w:val="20"/>
        </w:rPr>
        <w:t>BinaireInhoud-vraag</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simpleContent</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restriction</w:t>
      </w:r>
      <w:r>
        <w:rPr>
          <w:rFonts w:eastAsia="Arial" w:cs="Arial" w:ascii="Courier New" w:hAnsi="Courier New"/>
          <w:color w:val="FF0000"/>
          <w:sz w:val="20"/>
          <w:szCs w:val="20"/>
        </w:rPr>
        <w:t xml:space="preserve"> base</w:t>
      </w:r>
      <w:r>
        <w:rPr>
          <w:rFonts w:eastAsia="Arial" w:cs="Arial" w:ascii="Courier New" w:hAnsi="Courier New"/>
          <w:color w:val="0000FF"/>
          <w:sz w:val="20"/>
          <w:szCs w:val="20"/>
        </w:rPr>
        <w:t>="</w:t>
      </w:r>
      <w:r>
        <w:rPr>
          <w:rFonts w:eastAsia="Arial" w:cs="Arial" w:ascii="Courier New" w:hAnsi="Courier New"/>
          <w:color w:val="000000"/>
          <w:sz w:val="20"/>
          <w:szCs w:val="20"/>
        </w:rPr>
        <w:t>StUF:BinaireInhoud-basis</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tab/>
      </w:r>
      <w:r>
        <w:rPr>
          <w:rFonts w:eastAsia="Arial" w:cs="Arial" w:ascii="Courier New" w:hAnsi="Courier New"/>
          <w:color w:val="0000FF"/>
          <w:sz w:val="20"/>
          <w:szCs w:val="20"/>
        </w:rPr>
        <w:t>&lt;</w:t>
      </w:r>
      <w:r>
        <w:rPr>
          <w:rFonts w:eastAsia="Arial" w:cs="Arial" w:ascii="Courier New" w:hAnsi="Courier New"/>
          <w:color w:val="800000"/>
          <w:sz w:val="20"/>
          <w:szCs w:val="20"/>
        </w:rPr>
        <w:t>attribute</w:t>
      </w:r>
      <w:r>
        <w:rPr>
          <w:rFonts w:eastAsia="Arial" w:cs="Arial" w:ascii="Courier New" w:hAnsi="Courier New"/>
          <w:color w:val="FF0000"/>
          <w:sz w:val="20"/>
          <w:szCs w:val="20"/>
        </w:rPr>
        <w:t xml:space="preserve"> ref</w:t>
      </w:r>
      <w:r>
        <w:rPr>
          <w:rFonts w:eastAsia="Arial" w:cs="Arial" w:ascii="Courier New" w:hAnsi="Courier New"/>
          <w:color w:val="0000FF"/>
          <w:sz w:val="20"/>
          <w:szCs w:val="20"/>
        </w:rPr>
        <w:t>="</w:t>
      </w:r>
      <w:r>
        <w:rPr>
          <w:rFonts w:eastAsia="Arial" w:cs="Arial" w:ascii="Courier New" w:hAnsi="Courier New"/>
          <w:color w:val="000000"/>
          <w:sz w:val="20"/>
          <w:szCs w:val="20"/>
        </w:rPr>
        <w:t>xmime:contentType</w:t>
      </w:r>
      <w:r>
        <w:rPr>
          <w:rFonts w:eastAsia="Arial" w:cs="Arial" w:ascii="Courier New" w:hAnsi="Courier New"/>
          <w:color w:val="0000FF"/>
          <w:sz w:val="20"/>
          <w:szCs w:val="20"/>
        </w:rPr>
        <w:t>"</w:t>
      </w:r>
      <w:r>
        <w:rPr>
          <w:rFonts w:eastAsia="Arial" w:cs="Arial" w:ascii="Courier New" w:hAnsi="Courier New"/>
          <w:color w:val="FF0000"/>
          <w:sz w:val="20"/>
          <w:szCs w:val="20"/>
        </w:rPr>
        <w:t xml:space="preserve"> use</w:t>
      </w:r>
      <w:r>
        <w:rPr>
          <w:rFonts w:eastAsia="Arial" w:cs="Arial" w:ascii="Courier New" w:hAnsi="Courier New"/>
          <w:color w:val="0000FF"/>
          <w:sz w:val="20"/>
          <w:szCs w:val="20"/>
        </w:rPr>
        <w:t>="</w:t>
      </w:r>
      <w:r>
        <w:rPr>
          <w:rFonts w:eastAsia="Arial" w:cs="Arial" w:ascii="Courier New" w:hAnsi="Courier New"/>
          <w:color w:val="000000"/>
          <w:sz w:val="20"/>
          <w:szCs w:val="20"/>
        </w:rPr>
        <w:t>prohibited</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tab/>
      </w:r>
      <w:r>
        <w:rPr>
          <w:rFonts w:eastAsia="Arial" w:cs="Arial" w:ascii="Courier New" w:hAnsi="Courier New"/>
          <w:color w:val="0000FF"/>
          <w:sz w:val="20"/>
          <w:szCs w:val="20"/>
        </w:rPr>
        <w:t>&lt;</w:t>
      </w:r>
      <w:r>
        <w:rPr>
          <w:rFonts w:eastAsia="Arial" w:cs="Arial" w:ascii="Courier New" w:hAnsi="Courier New"/>
          <w:color w:val="800000"/>
          <w:sz w:val="20"/>
          <w:szCs w:val="20"/>
        </w:rPr>
        <w:t>attribute</w:t>
      </w:r>
      <w:r>
        <w:rPr>
          <w:rFonts w:eastAsia="Arial" w:cs="Arial" w:ascii="Courier New" w:hAnsi="Courier New"/>
          <w:color w:val="FF0000"/>
          <w:sz w:val="20"/>
          <w:szCs w:val="20"/>
        </w:rPr>
        <w:t xml:space="preserve"> ref</w:t>
      </w:r>
      <w:r>
        <w:rPr>
          <w:rFonts w:eastAsia="Arial" w:cs="Arial" w:ascii="Courier New" w:hAnsi="Courier New"/>
          <w:color w:val="0000FF"/>
          <w:sz w:val="20"/>
          <w:szCs w:val="20"/>
        </w:rPr>
        <w:t>="</w:t>
      </w:r>
      <w:r>
        <w:rPr>
          <w:rFonts w:eastAsia="Arial" w:cs="Arial" w:ascii="Courier New" w:hAnsi="Courier New"/>
          <w:color w:val="000000"/>
          <w:sz w:val="20"/>
          <w:szCs w:val="20"/>
        </w:rPr>
        <w:t>StUF:bestandsnaam</w:t>
      </w:r>
      <w:r>
        <w:rPr>
          <w:rFonts w:eastAsia="Arial" w:cs="Arial" w:ascii="Courier New" w:hAnsi="Courier New"/>
          <w:color w:val="0000FF"/>
          <w:sz w:val="20"/>
          <w:szCs w:val="20"/>
        </w:rPr>
        <w:t>"</w:t>
      </w:r>
      <w:r>
        <w:rPr>
          <w:rFonts w:eastAsia="Arial" w:cs="Arial" w:ascii="Courier New" w:hAnsi="Courier New"/>
          <w:color w:val="FF0000"/>
          <w:sz w:val="20"/>
          <w:szCs w:val="20"/>
        </w:rPr>
        <w:t xml:space="preserve"> use</w:t>
      </w:r>
      <w:r>
        <w:rPr>
          <w:rFonts w:eastAsia="Arial" w:cs="Arial" w:ascii="Courier New" w:hAnsi="Courier New"/>
          <w:color w:val="0000FF"/>
          <w:sz w:val="20"/>
          <w:szCs w:val="20"/>
        </w:rPr>
        <w:t>="</w:t>
      </w:r>
      <w:r>
        <w:rPr>
          <w:rFonts w:eastAsia="Arial" w:cs="Arial" w:ascii="Courier New" w:hAnsi="Courier New"/>
          <w:color w:val="000000"/>
          <w:sz w:val="20"/>
          <w:szCs w:val="20"/>
        </w:rPr>
        <w:t>prohibited</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restriction</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simpleContent</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complexType</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attribute</w:t>
      </w:r>
      <w:r>
        <w:rPr>
          <w:rFonts w:eastAsia="Arial" w:cs="Arial" w:ascii="Courier New" w:hAnsi="Courier New"/>
          <w:color w:val="FF0000"/>
          <w:sz w:val="20"/>
          <w:szCs w:val="20"/>
        </w:rPr>
        <w:t xml:space="preserve"> name</w:t>
      </w:r>
      <w:r>
        <w:rPr>
          <w:rFonts w:eastAsia="Arial" w:cs="Arial" w:ascii="Courier New" w:hAnsi="Courier New"/>
          <w:color w:val="0000FF"/>
          <w:sz w:val="20"/>
          <w:szCs w:val="20"/>
        </w:rPr>
        <w:t>="</w:t>
      </w:r>
      <w:r>
        <w:rPr>
          <w:rFonts w:eastAsia="Arial" w:cs="Arial" w:ascii="Courier New" w:hAnsi="Courier New"/>
          <w:color w:val="000000"/>
          <w:sz w:val="20"/>
          <w:szCs w:val="20"/>
        </w:rPr>
        <w:t>bestandsnaam</w:t>
      </w:r>
      <w:r>
        <w:rPr>
          <w:rFonts w:eastAsia="Arial" w:cs="Arial" w:ascii="Courier New" w:hAnsi="Courier New"/>
          <w:color w:val="0000FF"/>
          <w:sz w:val="20"/>
          <w:szCs w:val="20"/>
        </w:rPr>
        <w:t>"</w:t>
      </w:r>
      <w:r>
        <w:rPr>
          <w:rFonts w:eastAsia="Arial" w:cs="Arial" w:ascii="Courier New" w:hAnsi="Courier New"/>
          <w:color w:val="FF0000"/>
          <w:sz w:val="20"/>
          <w:szCs w:val="20"/>
        </w:rPr>
        <w:t xml:space="preserve"> type</w:t>
      </w:r>
      <w:r>
        <w:rPr>
          <w:rFonts w:eastAsia="Arial" w:cs="Arial" w:ascii="Courier New" w:hAnsi="Courier New"/>
          <w:color w:val="0000FF"/>
          <w:sz w:val="20"/>
          <w:szCs w:val="20"/>
        </w:rPr>
        <w:t>="</w:t>
      </w:r>
      <w:r>
        <w:rPr>
          <w:rFonts w:eastAsia="Arial" w:cs="Arial" w:ascii="Courier New" w:hAnsi="Courier New"/>
          <w:color w:val="000000"/>
          <w:sz w:val="20"/>
          <w:szCs w:val="20"/>
        </w:rPr>
        <w:t>StUF:Bestandsnaam</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simpleType</w:t>
      </w:r>
      <w:r>
        <w:rPr>
          <w:rFonts w:eastAsia="Arial" w:cs="Arial" w:ascii="Courier New" w:hAnsi="Courier New"/>
          <w:color w:val="FF0000"/>
          <w:sz w:val="20"/>
          <w:szCs w:val="20"/>
        </w:rPr>
        <w:t xml:space="preserve"> name</w:t>
      </w:r>
      <w:r>
        <w:rPr>
          <w:rFonts w:eastAsia="Arial" w:cs="Arial" w:ascii="Courier New" w:hAnsi="Courier New"/>
          <w:color w:val="0000FF"/>
          <w:sz w:val="20"/>
          <w:szCs w:val="20"/>
        </w:rPr>
        <w:t>="</w:t>
      </w:r>
      <w:r>
        <w:rPr>
          <w:rFonts w:eastAsia="Arial" w:cs="Arial" w:ascii="Courier New" w:hAnsi="Courier New"/>
          <w:color w:val="000000"/>
          <w:sz w:val="20"/>
          <w:szCs w:val="20"/>
        </w:rPr>
        <w:t>Bestandsnaam</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restriction</w:t>
      </w:r>
      <w:r>
        <w:rPr>
          <w:rFonts w:eastAsia="Arial" w:cs="Arial" w:ascii="Courier New" w:hAnsi="Courier New"/>
          <w:color w:val="FF0000"/>
          <w:sz w:val="20"/>
          <w:szCs w:val="20"/>
        </w:rPr>
        <w:t xml:space="preserve"> base</w:t>
      </w:r>
      <w:r>
        <w:rPr>
          <w:rFonts w:eastAsia="Arial" w:cs="Arial" w:ascii="Courier New" w:hAnsi="Courier New"/>
          <w:color w:val="0000FF"/>
          <w:sz w:val="20"/>
          <w:szCs w:val="20"/>
        </w:rPr>
        <w:t>="</w:t>
      </w:r>
      <w:r>
        <w:rPr>
          <w:rFonts w:eastAsia="Arial" w:cs="Arial" w:ascii="Courier New" w:hAnsi="Courier New"/>
          <w:color w:val="000000"/>
          <w:sz w:val="20"/>
          <w:szCs w:val="20"/>
        </w:rPr>
        <w:t>string</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tab/>
      </w:r>
      <w:r>
        <w:rPr>
          <w:rFonts w:eastAsia="Arial" w:cs="Arial" w:ascii="Courier New" w:hAnsi="Courier New"/>
          <w:color w:val="0000FF"/>
          <w:sz w:val="20"/>
          <w:szCs w:val="20"/>
        </w:rPr>
        <w:t>&lt;</w:t>
      </w:r>
      <w:r>
        <w:rPr>
          <w:rFonts w:eastAsia="Arial" w:cs="Arial" w:ascii="Courier New" w:hAnsi="Courier New"/>
          <w:color w:val="800000"/>
          <w:sz w:val="20"/>
          <w:szCs w:val="20"/>
        </w:rPr>
        <w:t>maxLength</w:t>
      </w:r>
      <w:r>
        <w:rPr>
          <w:rFonts w:eastAsia="Arial" w:cs="Arial" w:ascii="Courier New" w:hAnsi="Courier New"/>
          <w:color w:val="FF0000"/>
          <w:sz w:val="20"/>
          <w:szCs w:val="20"/>
        </w:rPr>
        <w:t xml:space="preserve"> value</w:t>
      </w:r>
      <w:r>
        <w:rPr>
          <w:rFonts w:eastAsia="Arial" w:cs="Arial" w:ascii="Courier New" w:hAnsi="Courier New"/>
          <w:color w:val="0000FF"/>
          <w:sz w:val="20"/>
          <w:szCs w:val="20"/>
        </w:rPr>
        <w:t>="</w:t>
      </w:r>
      <w:r>
        <w:rPr>
          <w:rFonts w:eastAsia="Arial" w:cs="Arial" w:ascii="Courier New" w:hAnsi="Courier New"/>
          <w:color w:val="000000"/>
          <w:sz w:val="20"/>
          <w:szCs w:val="20"/>
        </w:rPr>
        <w:t>255</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00"/>
          <w:sz w:val="20"/>
          <w:szCs w:val="20"/>
        </w:rPr>
        <w:tab/>
      </w:r>
      <w:r>
        <w:rPr>
          <w:rFonts w:eastAsia="Arial" w:cs="Arial" w:ascii="Courier New" w:hAnsi="Courier New"/>
          <w:color w:val="0000FF"/>
          <w:sz w:val="20"/>
          <w:szCs w:val="20"/>
        </w:rPr>
        <w:t>&lt;/</w:t>
      </w:r>
      <w:r>
        <w:rPr>
          <w:rFonts w:eastAsia="Arial" w:cs="Arial" w:ascii="Courier New" w:hAnsi="Courier New"/>
          <w:color w:val="800000"/>
          <w:sz w:val="20"/>
          <w:szCs w:val="20"/>
        </w:rPr>
        <w:t>restriction</w:t>
      </w:r>
      <w:r>
        <w:rPr>
          <w:rFonts w:eastAsia="Arial" w:cs="Arial" w:ascii="Courier New" w:hAnsi="Courier New"/>
          <w:color w:val="0000FF"/>
          <w:sz w:val="20"/>
          <w:szCs w:val="20"/>
        </w:rPr>
        <w:t>&gt;</w:t>
      </w:r>
    </w:p>
    <w:p>
      <w:pPr>
        <w:pStyle w:val="Normal"/>
        <w:autoSpaceDE w:val="false"/>
        <w:rPr>
          <w:rFonts w:ascii="Courier New" w:hAnsi="Courier New"/>
        </w:rPr>
      </w:pPr>
      <w:r>
        <w:rPr>
          <w:rFonts w:eastAsia="Arial" w:cs="Arial" w:ascii="Courier New" w:hAnsi="Courier New"/>
          <w:color w:val="0000FF"/>
          <w:sz w:val="20"/>
          <w:szCs w:val="20"/>
        </w:rPr>
        <w:t>&lt;/</w:t>
      </w:r>
      <w:r>
        <w:rPr>
          <w:rFonts w:eastAsia="Arial" w:cs="Arial" w:ascii="Courier New" w:hAnsi="Courier New"/>
          <w:color w:val="800000"/>
          <w:sz w:val="20"/>
          <w:szCs w:val="20"/>
        </w:rPr>
        <w:t>simpleType</w:t>
      </w:r>
      <w:r>
        <w:rPr>
          <w:rFonts w:eastAsia="Arial" w:cs="Arial" w:ascii="Courier New" w:hAnsi="Courier New"/>
          <w:color w:val="0000FF"/>
          <w:sz w:val="20"/>
          <w:szCs w:val="20"/>
        </w:rPr>
        <w:t>&gt;</w:t>
      </w:r>
    </w:p>
    <w:p>
      <w:pPr>
        <w:pStyle w:val="Normal"/>
        <w:rPr/>
      </w:pPr>
      <w:r>
        <w:rPr/>
      </w:r>
    </w:p>
    <w:p>
      <w:pPr>
        <w:pStyle w:val="Normal"/>
        <w:rPr/>
      </w:pPr>
      <w:r>
        <w:rPr/>
        <w:t>Hierbij is xmime een prefix voor de namespace “</w:t>
      </w:r>
      <w:hyperlink r:id="rId11">
        <w:r>
          <w:rPr>
            <w:rStyle w:val="Internetkoppeling"/>
          </w:rPr>
          <w:t>http://www.w3.org/2005/05/xmlmime</w:t>
        </w:r>
      </w:hyperlink>
      <w:r>
        <w:rPr/>
        <w:t xml:space="preserve">”. Er is gekozen voor </w:t>
      </w:r>
      <w:r>
        <w:rPr>
          <w:rFonts w:ascii="Courier New" w:hAnsi="Courier New"/>
        </w:rPr>
        <w:t>xmime:base64Binary</w:t>
      </w:r>
      <w:r>
        <w:rPr/>
        <w:t xml:space="preserve"> als base waaraan het attribute </w:t>
      </w:r>
      <w:r>
        <w:rPr>
          <w:rFonts w:ascii="Courier New" w:hAnsi="Courier New"/>
        </w:rPr>
        <w:t>StUF:bestandsnaam</w:t>
      </w:r>
      <w:r>
        <w:rPr/>
        <w:t xml:space="preserve"> wordt toegevoegd, omdat dan in het optionele attribute </w:t>
      </w:r>
      <w:r>
        <w:rPr>
          <w:rFonts w:ascii="Courier New" w:hAnsi="Courier New"/>
          <w:i w:val="false"/>
          <w:iCs w:val="false"/>
        </w:rPr>
        <w:t>xmime:contentType</w:t>
      </w:r>
      <w:r>
        <w:rPr/>
        <w:t xml:space="preserve"> het MIME contenttype kan worden meegegeven. Er is gekozen om de bestandsnaam van de binaire bijlage verplicht op te nemen, omdat </w:t>
      </w:r>
      <w:r>
        <w:rPr>
          <w:i w:val="false"/>
          <w:iCs w:val="false"/>
        </w:rPr>
        <w:t xml:space="preserve">de bestandsnaam informatie geeft over de programmatuur waarmee een binaire bijlage kan worden verwerkt. Deze informatie kan lang niet altijd in het attribute </w:t>
      </w:r>
      <w:r>
        <w:rPr>
          <w:rFonts w:ascii="Courier New" w:hAnsi="Courier New"/>
          <w:i w:val="false"/>
          <w:iCs w:val="false"/>
        </w:rPr>
        <w:t>xmime:contentType</w:t>
      </w:r>
      <w:r>
        <w:rPr>
          <w:i w:val="false"/>
          <w:iCs w:val="false"/>
        </w:rPr>
        <w:t xml:space="preserve"> worden gecodeerd, omdat niet alle bestandsformaten worden ondersteund (Microsoft Word bijvoorbeeld niet).</w:t>
      </w:r>
    </w:p>
    <w:p>
      <w:pPr>
        <w:pStyle w:val="Normal"/>
        <w:rPr>
          <w:i w:val="false"/>
          <w:i w:val="false"/>
          <w:iCs w:val="false"/>
        </w:rPr>
      </w:pPr>
      <w:r>
        <w:rPr>
          <w:i w:val="false"/>
          <w:iCs w:val="false"/>
        </w:rPr>
      </w:r>
    </w:p>
    <w:p>
      <w:pPr>
        <w:pStyle w:val="Normal"/>
        <w:rPr>
          <w:i w:val="false"/>
          <w:i w:val="false"/>
          <w:iCs w:val="false"/>
        </w:rPr>
      </w:pPr>
      <w:r>
        <w:rPr>
          <w:i w:val="false"/>
          <w:iCs w:val="false"/>
        </w:rPr>
        <w:t>Er zijn drie complexTypes voor BinaireInhoud, omdat je niet wilt dat in de selectie- en scope-elementen in een vraagbericht attributes worden opgenomen. Binnen het basis-complexType voor een StUF-entiteittype dient BinaireInhoud-basis gebruikt te worden en binnen alle complexTypes die in een concreet bericht kunnen voorkomen het complexType BinaireInhoud, met uitzondering van de selectie- en scope-elementen in een vraagbericht, waar het complexType BinaireInhoud-vraag gebruikt dient te worden.</w:t>
      </w:r>
    </w:p>
    <w:p>
      <w:pPr>
        <w:pStyle w:val="Normal"/>
        <w:rPr/>
      </w:pPr>
      <w:r>
        <w:rPr/>
      </w:r>
    </w:p>
    <w:p>
      <w:pPr>
        <w:pStyle w:val="Normal"/>
        <w:rPr/>
      </w:pPr>
      <w:r>
        <w:rPr/>
        <w:t>De bovenstaande complexTypes, attribute en simpleType worden gedefinieerd in een bestand stuf0204</w:t>
      </w:r>
      <w:r>
        <w:rPr>
          <w:sz w:val="22"/>
        </w:rPr>
        <w:t>mtom</w:t>
      </w:r>
      <w:r>
        <w:rPr/>
        <w:t>.xsd en stuf0301</w:t>
      </w:r>
      <w:r>
        <w:rPr>
          <w:sz w:val="22"/>
        </w:rPr>
        <w:t>mtom</w:t>
      </w:r>
      <w:r>
        <w:rPr/>
        <w:t>.xsd met als targetnamespace “http://www.egem.nl/StUF/StUF0204” respectievelijk “</w:t>
      </w:r>
      <w:hyperlink r:id="rId12">
        <w:r>
          <w:rPr>
            <w:rStyle w:val="Internetkoppeling"/>
          </w:rPr>
          <w:t>http://www.egem.nl/StUF/StUF0301</w:t>
        </w:r>
      </w:hyperlink>
      <w:r>
        <w:rPr/>
        <w:t>”. Deze schema's definiëren een uitbreiding op de alleen voor een bugfix wijzigbare stuf0204.xsd en stuf0301.xsd en bevatten via een include deze schema's.</w:t>
      </w:r>
    </w:p>
    <w:p>
      <w:pPr>
        <w:pStyle w:val="Normal"/>
        <w:rPr/>
      </w:pPr>
      <w:r>
        <w:rPr/>
      </w:r>
    </w:p>
    <w:p>
      <w:pPr>
        <w:pStyle w:val="Normal"/>
        <w:rPr/>
      </w:pPr>
      <w:r>
        <w:rPr/>
        <w:t>Deze protocolbinding schrijft voor:</w:t>
      </w:r>
    </w:p>
    <w:p>
      <w:pPr>
        <w:pStyle w:val="Normal"/>
        <w:numPr>
          <w:ilvl w:val="0"/>
          <w:numId w:val="7"/>
        </w:numPr>
        <w:rPr/>
      </w:pPr>
      <w:r>
        <w:rPr/>
        <w:t>De hier gegeven voorschriften voor het serialiseren van binaire bijlagen dienen gevolgd te worden, als voor de namespace StUF als schema 'stuf0204</w:t>
      </w:r>
      <w:r>
        <w:rPr>
          <w:sz w:val="22"/>
        </w:rPr>
        <w:t>mtom</w:t>
      </w:r>
      <w:r>
        <w:rPr/>
        <w:t>.xsd' of 'stuf0301</w:t>
      </w:r>
      <w:r>
        <w:rPr>
          <w:sz w:val="22"/>
        </w:rPr>
        <w:t>mtom</w:t>
      </w:r>
      <w:r>
        <w:rPr/>
        <w:t>.xsd' wordt gebruikt.</w:t>
      </w:r>
    </w:p>
    <w:p>
      <w:pPr>
        <w:pStyle w:val="Normal"/>
        <w:numPr>
          <w:ilvl w:val="0"/>
          <w:numId w:val="7"/>
        </w:numPr>
        <w:rPr/>
      </w:pPr>
      <w:r>
        <w:rPr/>
        <w:t>Een element met content van het type base64binary mag uitsluitend in een StUF-bericht worden opgenomen door middel van het complexType BinaireInhoud uit de StUF-namespace.</w:t>
      </w:r>
    </w:p>
    <w:p>
      <w:pPr>
        <w:pStyle w:val="Normal"/>
        <w:numPr>
          <w:ilvl w:val="0"/>
          <w:numId w:val="7"/>
        </w:numPr>
        <w:rPr/>
      </w:pPr>
      <w:r>
        <w:rPr/>
        <w:t>Als in een bericht content voorkomt van het type base64binary, dan dient dit bericht geserialiseerd te worden conform de MTOM specificatie voor SOAP1.1 ongeacht de lengte van de base64binary content.</w:t>
      </w:r>
    </w:p>
    <w:p>
      <w:pPr>
        <w:pStyle w:val="Normal"/>
        <w:numPr>
          <w:ilvl w:val="0"/>
          <w:numId w:val="7"/>
        </w:numPr>
        <w:rPr/>
      </w:pPr>
      <w:r>
        <w:rPr/>
        <w:t>Partijen die een sectormodel met deze protocolbinding ondersteunen, dienen MTOM te ondersteunen bij zowel het verzenden als het ontvangen van berichten.</w:t>
      </w:r>
    </w:p>
    <w:p>
      <w:pPr>
        <w:pStyle w:val="Normal"/>
        <w:numPr>
          <w:ilvl w:val="0"/>
          <w:numId w:val="7"/>
        </w:numPr>
        <w:rPr>
          <w:i w:val="false"/>
          <w:i w:val="false"/>
          <w:iCs w:val="false"/>
        </w:rPr>
      </w:pPr>
      <w:r>
        <w:rPr>
          <w:i w:val="false"/>
          <w:iCs w:val="false"/>
        </w:rPr>
        <w:t>Voor wat betreft een maximum grootte van een binaire bijlage, conformeert deze protocolbinding zich aan voorschriften van Digikoppeling.</w:t>
      </w:r>
    </w:p>
    <w:p>
      <w:pPr>
        <w:pStyle w:val="Normal"/>
        <w:rPr/>
      </w:pPr>
      <w:r>
        <w:rPr/>
      </w:r>
    </w:p>
    <w:p>
      <w:pPr>
        <w:pStyle w:val="Normal"/>
        <w:rPr>
          <w:i w:val="false"/>
          <w:i w:val="false"/>
          <w:iCs w:val="false"/>
        </w:rPr>
      </w:pPr>
      <w:r>
        <w:rPr>
          <w:i w:val="false"/>
          <w:iCs w:val="false"/>
        </w:rPr>
      </w:r>
    </w:p>
    <w:p>
      <w:pPr>
        <w:pStyle w:val="Kop1"/>
        <w:numPr>
          <w:ilvl w:val="0"/>
          <w:numId w:val="1"/>
        </w:numPr>
        <w:tabs>
          <w:tab w:val="left" w:pos="0" w:leader="none"/>
        </w:tabs>
        <w:ind w:left="0" w:right="0" w:hanging="0"/>
        <w:rPr/>
      </w:pPr>
      <w:bookmarkStart w:id="2" w:name="__RefHeading__21502_1831735601"/>
      <w:bookmarkStart w:id="3" w:name="Ref_WSDL%20SOAP%20http"/>
      <w:bookmarkStart w:id="4" w:name="Ref_WSDL%20SOAP%20http"/>
      <w:bookmarkEnd w:id="2"/>
      <w:bookmarkEnd w:id="4"/>
      <w:r>
        <w:rPr/>
        <w:t>Binding op basis van WSDL, SOAP en http</w:t>
      </w:r>
    </w:p>
    <w:p>
      <w:pPr>
        <w:pStyle w:val="Normal"/>
        <w:rPr>
          <w:i/>
          <w:i/>
          <w:iCs/>
          <w:u w:val="single"/>
        </w:rPr>
      </w:pPr>
      <w:r>
        <w:rPr>
          <w:i w:val="false"/>
          <w:iCs w:val="false"/>
          <w:spacing w:val="-2"/>
          <w:u w:val="none"/>
        </w:rPr>
        <w:t>In deze binding wordt d</w:t>
      </w:r>
      <w:r>
        <w:rPr>
          <w:i w:val="false"/>
          <w:iCs w:val="false"/>
          <w:u w:val="none"/>
        </w:rPr>
        <w:t xml:space="preserve">e uitwisseling van StUF-berichten gedefinieerd met behulp van WSDL (versie 1.1, zie [WSDL]) in combinatie met SOAP 1.1 zoals beschreven in sectie </w:t>
      </w:r>
      <w:r>
        <w:rPr>
          <w:i w:val="false"/>
          <w:iCs w:val="false"/>
          <w:u w:val="none"/>
        </w:rPr>
        <w:fldChar w:fldCharType="begin"/>
      </w:r>
      <w:r>
        <w:instrText> REF __RefNumPara__4999_31278866 \n \h </w:instrText>
      </w:r>
      <w:r>
        <w:fldChar w:fldCharType="separate"/>
      </w:r>
      <w:r>
        <w:t>3</w:t>
      </w:r>
      <w:r>
        <w:fldChar w:fldCharType="end"/>
      </w:r>
      <w:r>
        <w:rPr>
          <w:i w:val="false"/>
          <w:iCs w:val="false"/>
          <w:u w:val="none"/>
        </w:rPr>
        <w:t xml:space="preserve">. In het vervolg zal deze protocolbinding worden aangeduid als de StUF http/SOAP binding. Deze binding  voldoet aan het WS-I Basic Profile 1.1  [WSIBP]. </w:t>
      </w:r>
      <w:r>
        <w:rPr>
          <w:i w:val="false"/>
          <w:iCs w:val="false"/>
          <w:u w:val="none"/>
        </w:rPr>
        <w:t xml:space="preserve">Deze binding is bedoeld voor het definiëren van eenvoudige web services. Er wordt niet ingegaan op eisen op het gebied van betrouwbaarheid, beveiliging en authenticatie. Het staat gebruikers van deze binding vrij om hiervoor aanvullende eisen te stellen, maar het is wel vereist dat bindingen die WSDL gebruiken voortbouwen op dit hoofdstuk. De hier gegeven specificaties mogen aangevuld worden, maar niet afgezwakt. </w:t>
      </w:r>
    </w:p>
    <w:p>
      <w:pPr>
        <w:pStyle w:val="Normal"/>
        <w:rPr>
          <w:i w:val="false"/>
          <w:i w:val="false"/>
          <w:iCs w:val="false"/>
          <w:u w:val="none"/>
        </w:rPr>
      </w:pPr>
      <w:r>
        <w:rPr>
          <w:i w:val="false"/>
          <w:iCs w:val="false"/>
          <w:u w:val="none"/>
        </w:rPr>
      </w:r>
    </w:p>
    <w:p>
      <w:pPr>
        <w:pStyle w:val="Normal"/>
        <w:rPr>
          <w:rFonts w:ascii="Times New Roman" w:hAnsi="Times New Roman" w:eastAsia="Times New Roman" w:cs="Times New Roman"/>
        </w:rPr>
      </w:pPr>
      <w:r>
        <w:rPr>
          <w:rFonts w:eastAsia="Times New Roman" w:cs="Times New Roman" w:ascii="Times New Roman" w:hAnsi="Times New Roman"/>
        </w:rPr>
        <w:t>Functioneel kent StUF de interactiepatronen voor een asynchrone notificatie (er wordt geen functionele respons terugverwacht) en voor verzoek/respons in de smaken synchroon en asynchroon. De StUF-standaard schrijft in verband met Quality of Service voor, dat op een asynchrone notificatie en op een asynchroon verzoek of een asynchrone respons in geval van fouten wordt gereageerd met een Fo03-foutbericht. Als er geen problemen zijn, dan dient de serviceverlener aan de ontvanger te laten weten dat het bericht in goede orde ontvangen is. De StUF-standaard heeft voor dit doel het Bv03-bevestigingsbericht (de ontvanger heeft de stuurgegevens gecheckt en denkt het bericht te kunnen verwerken en heeft het bericht veilig opgeslagen) en het Bv04-bevestigingsbericht (de ontvanger heeft het bericht in goede orde ontvangen en veilig opgeslagen, maar nog helemaal niet gecheckt) gedefinieerd. Op het niveau van de servicedefinitie in het wsdl-bestand is er dus ook voor asynchrone berichten een respons gedefinieerd.</w:t>
      </w:r>
    </w:p>
    <w:p>
      <w:pPr>
        <w:pStyle w:val="Normal"/>
        <w:rPr>
          <w:rFonts w:ascii="Times New Roman" w:hAnsi="Times New Roman" w:eastAsia="Times New Roman" w:cs="Times New Roman"/>
        </w:rPr>
      </w:pPr>
      <w:r>
        <w:rPr>
          <w:rFonts w:eastAsia="Times New Roman" w:cs="Times New Roman" w:ascii="Times New Roman" w:hAnsi="Times New Roman"/>
        </w:rPr>
        <w:tab/>
        <w:t>In deze binding wordt http of https als transportprotocol gebruikt. Binnen http en https wordt op protocolniveau op elk verzoek gereageerd met een respons. Bij gebruik van http of https kan daarom voor wat betreft time outs op de connectie worden aangesloten op de connection time out foutafhandeling van http. Als op http niveau een connection time out fout wordt gegeven, dan dient de zender ervan uit te gaan, dat het verzonden bericht niet is aangekomen en het op een later tijdstip opnieuw te versturen.</w:t>
      </w:r>
    </w:p>
    <w:p>
      <w:pPr>
        <w:pStyle w:val="Normal"/>
        <w:rPr>
          <w:rFonts w:ascii="Times New Roman" w:hAnsi="Times New Roman" w:eastAsia="Times New Roman" w:cs="Times New Roman"/>
        </w:rPr>
      </w:pPr>
      <w:r>
        <w:rPr>
          <w:rFonts w:eastAsia="Times New Roman" w:cs="Times New Roman" w:ascii="Times New Roman" w:hAnsi="Times New Roman"/>
        </w:rPr>
        <w:tab/>
        <w:t>De StUF http/SOAP binding definieert geen additionele foutafhandeling boven op de standaard foutafhandeling rond time-outs voor http. Er hoeft bijvoorbeeld geen speciaal foutbericht gestuurd te worden, indien een synchrone vraag niet binnen de time-out tijd voor http-communicatie beantwoord kan worden.</w:t>
      </w:r>
    </w:p>
    <w:p>
      <w:pPr>
        <w:pStyle w:val="Normal"/>
        <w:rPr>
          <w:rFonts w:ascii="Times New Roman" w:hAnsi="Times New Roman"/>
          <w:i w:val="false"/>
          <w:i w:val="false"/>
          <w:iCs w:val="false"/>
          <w:u w:val="none"/>
        </w:rPr>
      </w:pPr>
      <w:r>
        <w:rPr>
          <w:i w:val="false"/>
          <w:iCs w:val="false"/>
          <w:u w:val="none"/>
        </w:rPr>
      </w:r>
    </w:p>
    <w:p>
      <w:pPr>
        <w:pStyle w:val="Normal"/>
        <w:rPr>
          <w:i/>
          <w:i/>
          <w:iCs/>
          <w:u w:val="single"/>
        </w:rPr>
      </w:pPr>
      <w:r>
        <w:rPr>
          <w:i w:val="false"/>
          <w:iCs w:val="false"/>
          <w:u w:val="none"/>
        </w:rPr>
        <w:t xml:space="preserve">In  het vervolg van dit hoofdstuk zal worden ingegaan op het gebruik van de WSDL-structuren </w:t>
      </w:r>
      <w:r>
        <w:rPr>
          <w:rFonts w:ascii="Courier New" w:hAnsi="Courier New"/>
          <w:i w:val="false"/>
          <w:iCs w:val="false"/>
          <w:u w:val="none"/>
        </w:rPr>
        <w:t>&lt;message&gt;</w:t>
      </w:r>
      <w:r>
        <w:rPr>
          <w:i w:val="false"/>
          <w:iCs w:val="false"/>
          <w:u w:val="none"/>
        </w:rPr>
        <w:t xml:space="preserve">, </w:t>
      </w:r>
      <w:r>
        <w:rPr>
          <w:rFonts w:ascii="Courier New" w:hAnsi="Courier New"/>
          <w:i w:val="false"/>
          <w:iCs w:val="false"/>
          <w:u w:val="none"/>
        </w:rPr>
        <w:t>&lt;portType&gt;</w:t>
      </w:r>
      <w:r>
        <w:rPr>
          <w:i w:val="false"/>
          <w:iCs w:val="false"/>
          <w:u w:val="none"/>
        </w:rPr>
        <w:t xml:space="preserve">, </w:t>
      </w:r>
      <w:r>
        <w:rPr>
          <w:rFonts w:ascii="Courier New" w:hAnsi="Courier New"/>
          <w:i w:val="false"/>
          <w:iCs w:val="false"/>
          <w:u w:val="none"/>
        </w:rPr>
        <w:t>&lt;binding&gt;</w:t>
      </w:r>
      <w:r>
        <w:rPr>
          <w:i w:val="false"/>
          <w:iCs w:val="false"/>
          <w:u w:val="none"/>
        </w:rPr>
        <w:t xml:space="preserve"> en </w:t>
      </w:r>
      <w:r>
        <w:rPr>
          <w:rFonts w:ascii="Courier New" w:hAnsi="Courier New"/>
          <w:i w:val="false"/>
          <w:iCs w:val="false"/>
          <w:u w:val="none"/>
        </w:rPr>
        <w:t>&lt;service&gt;</w:t>
      </w:r>
      <w:r>
        <w:rPr>
          <w:i w:val="false"/>
          <w:iCs w:val="false"/>
          <w:u w:val="none"/>
        </w:rPr>
        <w:t xml:space="preserve">. </w:t>
      </w:r>
      <w:r>
        <w:rPr>
          <w:i w:val="false"/>
          <w:iCs w:val="false"/>
          <w:color w:val="000000"/>
          <w:szCs w:val="24"/>
          <w:u w:val="none"/>
          <w:lang w:eastAsia="nl-NL"/>
        </w:rPr>
        <w:t xml:space="preserve">Het staat gebruikers van de StUF http/SOAP binding vrij om in de wsdl of daarbuiten extra specificaties op te nemen voor het gebruik van </w:t>
      </w:r>
      <w:r>
        <w:rPr>
          <w:rFonts w:ascii="Courier New" w:hAnsi="Courier New"/>
          <w:i w:val="false"/>
          <w:iCs w:val="false"/>
          <w:color w:val="000000"/>
          <w:szCs w:val="24"/>
          <w:u w:val="none"/>
          <w:lang w:eastAsia="nl-NL"/>
        </w:rPr>
        <w:t>&lt;SOAP:header&gt;</w:t>
      </w:r>
      <w:r>
        <w:rPr>
          <w:i w:val="false"/>
          <w:iCs w:val="false"/>
          <w:color w:val="000000"/>
          <w:szCs w:val="24"/>
          <w:u w:val="none"/>
          <w:lang w:eastAsia="nl-NL"/>
        </w:rPr>
        <w:t xml:space="preserve"> en </w:t>
      </w:r>
      <w:r>
        <w:rPr>
          <w:rFonts w:ascii="Courier New" w:hAnsi="Courier New"/>
          <w:i w:val="false"/>
          <w:iCs w:val="false"/>
          <w:color w:val="000000"/>
          <w:szCs w:val="24"/>
          <w:u w:val="none"/>
          <w:lang w:eastAsia="nl-NL"/>
        </w:rPr>
        <w:t>&lt;SOAP:headerfault&gt;</w:t>
      </w:r>
      <w:r>
        <w:rPr>
          <w:i w:val="false"/>
          <w:iCs w:val="false"/>
          <w:color w:val="000000"/>
          <w:szCs w:val="24"/>
          <w:u w:val="none"/>
          <w:lang w:eastAsia="nl-NL"/>
        </w:rPr>
        <w:t xml:space="preserve"> elementen. In het hoofdstuk over de binding aan het </w:t>
      </w:r>
      <w:r>
        <w:rPr>
          <w:i w:val="false"/>
          <w:iCs w:val="false"/>
          <w:color w:val="000000"/>
          <w:sz w:val="22"/>
          <w:szCs w:val="24"/>
          <w:u w:val="none"/>
          <w:lang w:eastAsia="nl-NL"/>
        </w:rPr>
        <w:t>Digikoppeling</w:t>
      </w:r>
      <w:r>
        <w:rPr>
          <w:i w:val="false"/>
          <w:iCs w:val="false"/>
          <w:color w:val="000000"/>
          <w:szCs w:val="24"/>
          <w:u w:val="none"/>
          <w:lang w:eastAsia="nl-NL"/>
        </w:rPr>
        <w:t xml:space="preserve"> WUS profiel wordt bijvoorbeeld nader gespecificeerd hoe een </w:t>
      </w:r>
      <w:r>
        <w:rPr>
          <w:rFonts w:ascii="Courier New" w:hAnsi="Courier New"/>
          <w:i w:val="false"/>
          <w:iCs w:val="false"/>
          <w:color w:val="000000"/>
          <w:szCs w:val="24"/>
          <w:u w:val="none"/>
          <w:lang w:eastAsia="nl-NL"/>
        </w:rPr>
        <w:t>&lt;SOAP:header&gt;</w:t>
      </w:r>
      <w:r>
        <w:rPr>
          <w:i w:val="false"/>
          <w:iCs w:val="false"/>
          <w:color w:val="000000"/>
          <w:szCs w:val="24"/>
          <w:u w:val="none"/>
          <w:lang w:eastAsia="nl-NL"/>
        </w:rPr>
        <w:t xml:space="preserve"> element met WS-Addressing gegevens gevuld dient te worden.</w:t>
      </w:r>
    </w:p>
    <w:p>
      <w:pPr>
        <w:pStyle w:val="Kop2"/>
        <w:numPr>
          <w:ilvl w:val="1"/>
          <w:numId w:val="1"/>
        </w:numPr>
        <w:tabs>
          <w:tab w:val="left" w:pos="0" w:leader="none"/>
        </w:tabs>
        <w:ind w:left="0" w:right="0" w:hanging="0"/>
        <w:rPr/>
      </w:pPr>
      <w:r>
        <w:rPr/>
        <w:t xml:space="preserve">Het gebruik van het </w:t>
      </w:r>
      <w:r>
        <w:rPr>
          <w:rFonts w:ascii="Courier New" w:hAnsi="Courier New"/>
        </w:rPr>
        <w:t>&lt;message&gt;</w:t>
      </w:r>
      <w:r>
        <w:rPr/>
        <w:t xml:space="preserve"> element</w:t>
      </w:r>
    </w:p>
    <w:p>
      <w:pPr>
        <w:pStyle w:val="Normal"/>
        <w:rPr/>
      </w:pPr>
      <w:r>
        <w:rPr/>
        <w:t xml:space="preserve">Elk StUF-bericht dat als verzoek- of responsbericht wordt gebruikt, dient als </w:t>
      </w:r>
      <w:r>
        <w:rPr>
          <w:rFonts w:ascii="Courier New" w:hAnsi="Courier New"/>
        </w:rPr>
        <w:t>&lt;part&gt;</w:t>
      </w:r>
      <w:r>
        <w:rPr/>
        <w:t xml:space="preserve"> binnen een </w:t>
      </w:r>
      <w:r>
        <w:rPr>
          <w:rFonts w:ascii="Courier New" w:hAnsi="Courier New"/>
        </w:rPr>
        <w:t>&lt;message&gt;</w:t>
      </w:r>
      <w:r>
        <w:rPr/>
        <w:t xml:space="preserve"> element gedefinieerd te worden. De </w:t>
      </w:r>
      <w:r>
        <w:rPr>
          <w:rFonts w:ascii="Courier New" w:hAnsi="Courier New"/>
        </w:rPr>
        <w:t>name</w:t>
      </w:r>
      <w:r>
        <w:rPr/>
        <w:t xml:space="preserve"> voor het </w:t>
      </w:r>
      <w:r>
        <w:rPr>
          <w:rFonts w:ascii="Courier New" w:hAnsi="Courier New"/>
        </w:rPr>
        <w:t>&lt;part&gt;</w:t>
      </w:r>
      <w:r>
        <w:rPr/>
        <w:t xml:space="preserve"> is “body”. Er moet via het attribute </w:t>
      </w:r>
      <w:r>
        <w:rPr>
          <w:rFonts w:ascii="Courier New" w:hAnsi="Courier New"/>
        </w:rPr>
        <w:t>element</w:t>
      </w:r>
      <w:r>
        <w:rPr/>
        <w:t xml:space="preserve"> verwezen worden naar het element voor  het bericht in het sectormodel, omdat anders niet voldaan wordt aan het WS-I Basic Profile 1.1. Het attribute </w:t>
      </w:r>
      <w:r>
        <w:rPr>
          <w:rFonts w:ascii="Courier New" w:hAnsi="Courier New"/>
        </w:rPr>
        <w:t>name</w:t>
      </w:r>
      <w:r>
        <w:rPr/>
        <w:t xml:space="preserve"> binnen </w:t>
      </w:r>
      <w:r>
        <w:rPr>
          <w:rFonts w:ascii="Courier New" w:hAnsi="Courier New"/>
        </w:rPr>
        <w:t>&lt;message&gt;</w:t>
      </w:r>
      <w:r>
        <w:rPr/>
        <w:t xml:space="preserve"> heeft als waarde de naam van het element waarnaar verwezen wordt.</w:t>
      </w:r>
    </w:p>
    <w:p>
      <w:pPr>
        <w:pStyle w:val="Normal"/>
        <w:rPr/>
      </w:pPr>
      <w:r>
        <w:rPr/>
      </w:r>
    </w:p>
    <w:p>
      <w:pPr>
        <w:pStyle w:val="Normal"/>
        <w:rPr/>
      </w:pPr>
      <w:r>
        <w:rPr/>
        <w:t xml:space="preserve">De definities van de </w:t>
      </w:r>
      <w:r>
        <w:rPr>
          <w:rFonts w:ascii="Courier New" w:hAnsi="Courier New"/>
        </w:rPr>
        <w:t>&lt;message&gt;</w:t>
      </w:r>
      <w:r>
        <w:rPr/>
        <w:t xml:space="preserve"> elementen voor de in StUF-standaard gedefinieerde bevestigingsberichten en foutberichten zijn opgenomen in het bestand stuf0301.types.wsdl met als namespace “</w:t>
      </w:r>
      <w:r>
        <w:rPr>
          <w:color w:val="000000"/>
        </w:rPr>
        <w:t>http://www.egem.nl/StUF/StUF0301”</w:t>
      </w:r>
      <w:r>
        <w:rPr/>
        <w:t>. In dit bestand zijn ook opgenomen de door de StUF-standaard gedefinieerde interactiepatronen. Dit bestand kan worden geïmporteerd in de wsdl-bestanden behorend bij een sectormodel.</w:t>
      </w:r>
    </w:p>
    <w:p>
      <w:pPr>
        <w:pStyle w:val="Kop2"/>
        <w:numPr>
          <w:ilvl w:val="1"/>
          <w:numId w:val="1"/>
        </w:numPr>
        <w:tabs>
          <w:tab w:val="left" w:pos="0" w:leader="none"/>
        </w:tabs>
        <w:ind w:left="0" w:right="0" w:hanging="0"/>
        <w:rPr/>
      </w:pPr>
      <w:bookmarkStart w:id="5" w:name="Ref_GebruikPortTypeElement"/>
      <w:bookmarkEnd w:id="5"/>
      <w:r>
        <w:rPr/>
        <w:t xml:space="preserve">Het gebruik van het </w:t>
      </w:r>
      <w:r>
        <w:rPr>
          <w:rFonts w:ascii="Courier New" w:hAnsi="Courier New"/>
        </w:rPr>
        <w:t>&lt;portType&gt;</w:t>
      </w:r>
      <w:bookmarkStart w:id="6" w:name="Ref_GebruikPortTypeElement"/>
      <w:bookmarkEnd w:id="6"/>
      <w:r>
        <w:rPr/>
        <w:t xml:space="preserve"> element</w:t>
      </w:r>
    </w:p>
    <w:p>
      <w:pPr>
        <w:pStyle w:val="Normal"/>
        <w:rPr/>
      </w:pPr>
      <w:r>
        <w:rPr/>
        <w:t xml:space="preserve">Binnen een wsdl mag conform de voorschriften van </w:t>
      </w:r>
      <w:r>
        <w:rPr>
          <w:sz w:val="22"/>
        </w:rPr>
        <w:t>Digikoppeling</w:t>
      </w:r>
      <w:r>
        <w:rPr/>
        <w:t xml:space="preserve"> slechts één </w:t>
      </w:r>
      <w:r>
        <w:rPr>
          <w:rFonts w:ascii="Courier New" w:hAnsi="Courier New"/>
        </w:rPr>
        <w:t>&lt;portType&gt;</w:t>
      </w:r>
      <w:r>
        <w:rPr/>
        <w:t xml:space="preserve"> element worden opgenomen. Er dient dus per onderkend </w:t>
      </w:r>
      <w:r>
        <w:rPr>
          <w:rFonts w:ascii="Courier New" w:hAnsi="Courier New"/>
        </w:rPr>
        <w:t>&lt;portType</w:t>
      </w:r>
      <w:r>
        <w:rPr/>
        <w:t>&gt; een wsdl gemaakt te worden.</w:t>
      </w:r>
    </w:p>
    <w:p>
      <w:pPr>
        <w:pStyle w:val="Normal"/>
        <w:rPr/>
      </w:pPr>
      <w:r>
        <w:rPr/>
      </w:r>
    </w:p>
    <w:p>
      <w:pPr>
        <w:pStyle w:val="Normal"/>
        <w:rPr/>
      </w:pPr>
      <w:r>
        <w:rPr/>
        <w:t xml:space="preserve">Binnen het </w:t>
      </w:r>
      <w:r>
        <w:rPr>
          <w:rFonts w:ascii="Courier New" w:hAnsi="Courier New"/>
        </w:rPr>
        <w:t>&lt;portType&gt;</w:t>
      </w:r>
      <w:r>
        <w:rPr/>
        <w:t xml:space="preserve"> element worden in de vorm van </w:t>
      </w:r>
      <w:r>
        <w:rPr>
          <w:rFonts w:ascii="Courier New" w:hAnsi="Courier New"/>
        </w:rPr>
        <w:t>&lt;operation&gt;</w:t>
      </w:r>
      <w:r>
        <w:rPr/>
        <w:t xml:space="preserve"> elementen de ondersteunde interactiepatronen functioneel gedefinieerd. Om ervoor te zorgen dat eenvoudig met verschillende systemen die StUF implementeren gecommuniceerd kan worden, worden voor de StUF onderkende interactiepatronen </w:t>
      </w:r>
      <w:r>
        <w:rPr>
          <w:rFonts w:ascii="Courier New" w:hAnsi="Courier New"/>
        </w:rPr>
        <w:t>&lt;portType&gt;</w:t>
      </w:r>
      <w:r>
        <w:rPr/>
        <w:t xml:space="preserve"> elementen voorgeschreven. </w:t>
      </w:r>
      <w:r>
        <w:rPr>
          <w:color w:val="000000"/>
          <w:szCs w:val="24"/>
          <w:lang w:eastAsia="nl-NL"/>
        </w:rPr>
        <w:t xml:space="preserve">Een systeem is verplicht zo'n voorgeschreven </w:t>
      </w:r>
      <w:r>
        <w:rPr>
          <w:rFonts w:ascii="Courier New" w:hAnsi="Courier New"/>
          <w:color w:val="000000"/>
          <w:szCs w:val="24"/>
          <w:lang w:eastAsia="nl-NL"/>
        </w:rPr>
        <w:t>&lt;portType&gt;</w:t>
      </w:r>
      <w:r>
        <w:rPr>
          <w:color w:val="000000"/>
          <w:szCs w:val="24"/>
          <w:lang w:eastAsia="nl-NL"/>
        </w:rPr>
        <w:t xml:space="preserve"> element te ondersteunen, als het zo'n interactiepatroon ondersteunt. Het staat een systeem vrij om voor een binnen een voorgeschreven </w:t>
      </w:r>
      <w:r>
        <w:rPr>
          <w:rFonts w:ascii="Courier New" w:hAnsi="Courier New"/>
          <w:color w:val="000000"/>
          <w:szCs w:val="24"/>
          <w:lang w:eastAsia="nl-NL"/>
        </w:rPr>
        <w:t>&lt;portType&gt;</w:t>
      </w:r>
      <w:r>
        <w:rPr>
          <w:color w:val="000000"/>
          <w:szCs w:val="24"/>
          <w:lang w:eastAsia="nl-NL"/>
        </w:rPr>
        <w:t xml:space="preserve"> element ondersteund interactiepatroon in een andere wsdl ook </w:t>
      </w:r>
      <w:r>
        <w:rPr>
          <w:rFonts w:ascii="Courier New" w:hAnsi="Courier New"/>
          <w:color w:val="000000"/>
          <w:szCs w:val="24"/>
          <w:lang w:eastAsia="nl-NL"/>
        </w:rPr>
        <w:t>&lt;portType&gt;</w:t>
      </w:r>
      <w:r>
        <w:rPr>
          <w:color w:val="000000"/>
          <w:szCs w:val="24"/>
          <w:lang w:eastAsia="nl-NL"/>
        </w:rPr>
        <w:t xml:space="preserve"> elementen te definiëren die dit interactiepatroon ook ondersteunen.</w:t>
      </w:r>
    </w:p>
    <w:p>
      <w:pPr>
        <w:pStyle w:val="Normal"/>
        <w:rPr>
          <w:color w:val="000000"/>
          <w:szCs w:val="24"/>
          <w:lang w:eastAsia="nl-NL"/>
        </w:rPr>
      </w:pPr>
      <w:r>
        <w:rPr>
          <w:color w:val="000000"/>
          <w:szCs w:val="24"/>
          <w:lang w:eastAsia="nl-NL"/>
        </w:rPr>
      </w:r>
    </w:p>
    <w:p>
      <w:pPr>
        <w:pStyle w:val="Normal"/>
        <w:rPr/>
      </w:pPr>
      <w:r>
        <w:rPr/>
        <w:t xml:space="preserve">Een </w:t>
      </w:r>
      <w:r>
        <w:rPr>
          <w:rFonts w:ascii="Courier New" w:hAnsi="Courier New"/>
        </w:rPr>
        <w:t>&lt;operation&gt;</w:t>
      </w:r>
      <w:r>
        <w:rPr/>
        <w:t xml:space="preserve"> element voor een StUF-bericht binnen een voorgeschreven </w:t>
      </w:r>
      <w:r>
        <w:rPr>
          <w:rFonts w:ascii="Courier New" w:hAnsi="Courier New"/>
        </w:rPr>
        <w:t>&lt;portType&gt;</w:t>
      </w:r>
      <w:r>
        <w:rPr/>
        <w:t xml:space="preserve"> element bevat als elementen </w:t>
      </w:r>
      <w:r>
        <w:rPr>
          <w:rFonts w:ascii="Courier New" w:hAnsi="Courier New"/>
        </w:rPr>
        <w:t>&lt;input&gt;</w:t>
      </w:r>
      <w:r>
        <w:rPr/>
        <w:t xml:space="preserve">, </w:t>
      </w:r>
      <w:r>
        <w:rPr>
          <w:rFonts w:ascii="Courier New" w:hAnsi="Courier New"/>
        </w:rPr>
        <w:t>&lt;output&gt;</w:t>
      </w:r>
      <w:r>
        <w:rPr/>
        <w:t xml:space="preserve"> </w:t>
      </w:r>
      <w:r>
        <w:rPr/>
        <w:t xml:space="preserve">en nul of één keer </w:t>
      </w:r>
      <w:r>
        <w:rPr>
          <w:rFonts w:ascii="Courier New" w:hAnsi="Courier New"/>
        </w:rPr>
        <w:t>&lt;fault&gt;</w:t>
      </w:r>
      <w:r>
        <w:rPr/>
        <w:t xml:space="preserve">. Het attribute </w:t>
      </w:r>
      <w:r>
        <w:rPr>
          <w:rFonts w:ascii="Courier New" w:hAnsi="Courier New"/>
        </w:rPr>
        <w:t>name</w:t>
      </w:r>
      <w:r>
        <w:rPr/>
        <w:t xml:space="preserve"> van </w:t>
      </w:r>
      <w:r>
        <w:rPr>
          <w:rFonts w:ascii="Courier New" w:hAnsi="Courier New"/>
        </w:rPr>
        <w:t>&lt;operation&gt;</w:t>
      </w:r>
      <w:r>
        <w:rPr/>
        <w:t xml:space="preserve"> en het attribute </w:t>
      </w:r>
      <w:r>
        <w:rPr>
          <w:rFonts w:ascii="Courier New" w:hAnsi="Courier New"/>
        </w:rPr>
        <w:t>message</w:t>
      </w:r>
      <w:r>
        <w:rPr/>
        <w:t xml:space="preserve"> van </w:t>
      </w:r>
      <w:r>
        <w:rPr>
          <w:rFonts w:ascii="Courier New" w:hAnsi="Courier New"/>
        </w:rPr>
        <w:t>&lt;input&gt;</w:t>
      </w:r>
      <w:r>
        <w:rPr/>
        <w:t xml:space="preserve"> worden gevuld met het attribute </w:t>
      </w:r>
      <w:r>
        <w:rPr>
          <w:rFonts w:ascii="Courier New" w:hAnsi="Courier New"/>
        </w:rPr>
        <w:t>name</w:t>
      </w:r>
      <w:r>
        <w:rPr/>
        <w:t xml:space="preserve"> van het </w:t>
      </w:r>
      <w:r>
        <w:rPr>
          <w:rFonts w:ascii="Courier New" w:hAnsi="Courier New"/>
        </w:rPr>
        <w:t>&lt;message&gt;</w:t>
      </w:r>
      <w:r>
        <w:rPr/>
        <w:t xml:space="preserve"> element voor het inkomende bericht, binnen </w:t>
      </w:r>
      <w:r>
        <w:rPr>
          <w:rFonts w:ascii="Courier New" w:hAnsi="Courier New"/>
        </w:rPr>
        <w:t>&lt;input&gt;</w:t>
      </w:r>
      <w:r>
        <w:rPr/>
        <w:t xml:space="preserve"> uiteraard gekwalificeerd met de namespace qualifier voor de target namespace van de wsdl. Voor de voorgeschreven portTypes wordt hieronder beschreven hoe het attribute </w:t>
      </w:r>
      <w:r>
        <w:rPr>
          <w:rFonts w:ascii="Courier New" w:hAnsi="Courier New"/>
        </w:rPr>
        <w:t>name</w:t>
      </w:r>
      <w:r>
        <w:rPr/>
        <w:t xml:space="preserve"> wordt gevuld binnen de elementen </w:t>
      </w:r>
      <w:r>
        <w:rPr>
          <w:rFonts w:ascii="Courier New" w:hAnsi="Courier New"/>
        </w:rPr>
        <w:t>&lt;output&gt;</w:t>
      </w:r>
      <w:r>
        <w:rPr/>
        <w:t xml:space="preserve"> en </w:t>
      </w:r>
      <w:r>
        <w:rPr>
          <w:rFonts w:ascii="Courier New" w:hAnsi="Courier New"/>
        </w:rPr>
        <w:t>&lt;fault&gt;</w:t>
      </w:r>
      <w:r>
        <w:rPr/>
        <w:t>.</w:t>
      </w:r>
    </w:p>
    <w:p>
      <w:pPr>
        <w:pStyle w:val="Normal"/>
        <w:rPr/>
      </w:pPr>
      <w:r>
        <w:rPr/>
      </w:r>
    </w:p>
    <w:p>
      <w:pPr>
        <w:pStyle w:val="Normal"/>
        <w:rPr/>
      </w:pPr>
      <w:r>
        <w:rPr>
          <w:color w:val="000000"/>
          <w:szCs w:val="24"/>
          <w:lang w:eastAsia="nl-NL"/>
        </w:rPr>
        <w:t xml:space="preserve">De voorgeschreven </w:t>
      </w:r>
      <w:r>
        <w:rPr>
          <w:rFonts w:ascii="Courier New" w:hAnsi="Courier New"/>
          <w:color w:val="000000"/>
          <w:szCs w:val="24"/>
          <w:lang w:eastAsia="nl-NL"/>
        </w:rPr>
        <w:t>&lt;portType&gt;</w:t>
      </w:r>
      <w:r>
        <w:rPr>
          <w:color w:val="000000"/>
          <w:szCs w:val="24"/>
          <w:lang w:eastAsia="nl-NL"/>
        </w:rPr>
        <w:t xml:space="preserve"> elementen zijn:</w:t>
      </w:r>
    </w:p>
    <w:p>
      <w:pPr>
        <w:pStyle w:val="Normal"/>
        <w:numPr>
          <w:ilvl w:val="0"/>
          <w:numId w:val="8"/>
        </w:numPr>
        <w:tabs>
          <w:tab w:val="left" w:pos="0" w:leader="none"/>
        </w:tabs>
        <w:ind w:left="283" w:hanging="282"/>
        <w:rPr/>
      </w:pPr>
      <w:r>
        <w:rPr/>
        <w:t>OntvangAsynchroon</w:t>
      </w:r>
    </w:p>
    <w:p>
      <w:pPr>
        <w:pStyle w:val="Normal"/>
        <w:numPr>
          <w:ilvl w:val="0"/>
          <w:numId w:val="0"/>
        </w:numPr>
        <w:ind w:left="283" w:hanging="0"/>
        <w:rPr/>
      </w:pPr>
      <w:r>
        <w:rPr/>
        <w:t xml:space="preserve">Het element </w:t>
      </w:r>
      <w:r>
        <w:rPr>
          <w:rFonts w:ascii="Courier New" w:hAnsi="Courier New"/>
        </w:rPr>
        <w:t>&lt;portType&gt;</w:t>
      </w:r>
      <w:r>
        <w:rPr/>
        <w:t xml:space="preserve"> heeft als waarde voor het </w:t>
      </w:r>
      <w:r>
        <w:rPr>
          <w:rFonts w:ascii="Courier New" w:hAnsi="Courier New"/>
        </w:rPr>
        <w:t>name</w:t>
      </w:r>
      <w:r>
        <w:rPr/>
        <w:t xml:space="preserve"> attribute 'OntvangAsynchroon'. Binnen dit </w:t>
      </w:r>
      <w:r>
        <w:rPr>
          <w:rFonts w:ascii="Courier New" w:hAnsi="Courier New"/>
        </w:rPr>
        <w:t>&lt;portType&gt;</w:t>
      </w:r>
      <w:r>
        <w:rPr/>
        <w:t xml:space="preserve"> worden </w:t>
      </w:r>
      <w:r>
        <w:rPr>
          <w:rFonts w:ascii="Courier New" w:hAnsi="Courier New"/>
        </w:rPr>
        <w:t>&lt;operation&gt;</w:t>
      </w:r>
      <w:r>
        <w:rPr/>
        <w:t xml:space="preserve"> elementen</w:t>
      </w:r>
      <w:r>
        <w:rPr/>
        <w:t xml:space="preserve"> gedefinieerd voor alle asynchrone berichten, die het systeem kan ontvangen. Het element </w:t>
      </w:r>
      <w:r>
        <w:rPr>
          <w:rFonts w:ascii="Courier New" w:hAnsi="Courier New"/>
        </w:rPr>
        <w:t>&lt;output&gt;</w:t>
      </w:r>
      <w:r>
        <w:rPr/>
        <w:t xml:space="preserve"> heeft als inhoud: </w:t>
      </w:r>
      <w:r>
        <w:rPr>
          <w:rFonts w:ascii="Courier New" w:hAnsi="Courier New"/>
        </w:rPr>
        <w:t>&lt;output message=”StUF:Bv03”/&gt;</w:t>
      </w:r>
      <w:r>
        <w:rPr/>
        <w:t xml:space="preserve"> en het element </w:t>
      </w:r>
      <w:r>
        <w:rPr>
          <w:rFonts w:ascii="Courier New" w:hAnsi="Courier New"/>
        </w:rPr>
        <w:t>&lt;fault&gt;</w:t>
      </w:r>
      <w:r>
        <w:rPr/>
        <w:t xml:space="preserve"> heeft als inhoud </w:t>
      </w:r>
      <w:r>
        <w:rPr>
          <w:rFonts w:ascii="Courier New" w:hAnsi="Courier New"/>
        </w:rPr>
        <w:t>&lt;fault name=”fout” message=”StUF:Fo03”/&gt;</w:t>
      </w:r>
      <w:r>
        <w:rPr/>
        <w:t xml:space="preserve"> met StUF de namespace qualifier voor de namespace </w:t>
      </w:r>
      <w:r>
        <w:rPr>
          <w:color w:val="000000"/>
        </w:rPr>
        <w:t xml:space="preserve">“http://www.egem.nl/StUF/StUF0301”. Als een systeem naar andere systemen asynchrone verzoek/respons berichten stuurt, mag niet vergeten worden </w:t>
      </w:r>
      <w:r>
        <w:rPr>
          <w:rFonts w:ascii="Courier New" w:hAnsi="Courier New"/>
          <w:color w:val="000000"/>
        </w:rPr>
        <w:t>&lt;operation&gt;</w:t>
      </w:r>
      <w:r>
        <w:rPr>
          <w:color w:val="000000"/>
        </w:rPr>
        <w:t xml:space="preserve"> elementen te definiëren voor de Bv01-, Bv03-, Fo01- en Fo03-berichten die als respons op een asynchroon verzoek gestuurd kunnen worden.</w:t>
      </w:r>
    </w:p>
    <w:p>
      <w:pPr>
        <w:pStyle w:val="Normal"/>
        <w:numPr>
          <w:ilvl w:val="0"/>
          <w:numId w:val="8"/>
        </w:numPr>
        <w:tabs>
          <w:tab w:val="left" w:pos="0" w:leader="none"/>
        </w:tabs>
        <w:ind w:left="283" w:hanging="282"/>
        <w:rPr/>
      </w:pPr>
      <w:r>
        <w:rPr/>
        <w:t>VerwerkSynchroneKennisgeving</w:t>
      </w:r>
    </w:p>
    <w:p>
      <w:pPr>
        <w:pStyle w:val="Normal"/>
        <w:numPr>
          <w:ilvl w:val="0"/>
          <w:numId w:val="0"/>
        </w:numPr>
        <w:ind w:left="283" w:hanging="0"/>
        <w:rPr/>
      </w:pPr>
      <w:r>
        <w:rPr/>
        <w:t xml:space="preserve">Het element </w:t>
      </w:r>
      <w:r>
        <w:rPr>
          <w:rFonts w:ascii="Courier New" w:hAnsi="Courier New"/>
        </w:rPr>
        <w:t>&lt;portType&gt;</w:t>
      </w:r>
      <w:r>
        <w:rPr/>
        <w:t xml:space="preserve"> heeft als waarde voor het </w:t>
      </w:r>
      <w:r>
        <w:rPr>
          <w:rFonts w:ascii="Courier New" w:hAnsi="Courier New"/>
        </w:rPr>
        <w:t>name</w:t>
      </w:r>
      <w:r>
        <w:rPr/>
        <w:t xml:space="preserve"> attribute 'VerwerkSynchroneKennisgeving'. Binnen dit </w:t>
      </w:r>
      <w:r>
        <w:rPr>
          <w:rFonts w:ascii="Courier New" w:hAnsi="Courier New"/>
        </w:rPr>
        <w:t>&lt;portType&gt;</w:t>
      </w:r>
      <w:r>
        <w:rPr/>
        <w:t xml:space="preserve"> worden </w:t>
      </w:r>
      <w:r>
        <w:rPr>
          <w:rFonts w:ascii="Courier New" w:hAnsi="Courier New"/>
        </w:rPr>
        <w:t>&lt;operation&gt;</w:t>
      </w:r>
      <w:r>
        <w:rPr/>
        <w:t xml:space="preserve"> elementen</w:t>
      </w:r>
      <w:r>
        <w:rPr/>
        <w:t xml:space="preserve"> gedefinieerd voor alle synchrone kennisgeving- en synchronisatieberichten die het systeem ondersteunt. Het element </w:t>
      </w:r>
      <w:r>
        <w:rPr>
          <w:rFonts w:ascii="Courier New" w:hAnsi="Courier New"/>
        </w:rPr>
        <w:t>&lt;output&gt;</w:t>
      </w:r>
      <w:r>
        <w:rPr/>
        <w:t xml:space="preserve"> heeft als inhoud: </w:t>
      </w:r>
      <w:r>
        <w:rPr>
          <w:rFonts w:ascii="Courier New" w:hAnsi="Courier New"/>
        </w:rPr>
        <w:t>&lt;output message=”StUF:Bv02”/&gt;</w:t>
      </w:r>
      <w:r>
        <w:rPr/>
        <w:t xml:space="preserve"> en het element </w:t>
      </w:r>
      <w:r>
        <w:rPr>
          <w:rFonts w:ascii="Courier New" w:hAnsi="Courier New"/>
        </w:rPr>
        <w:t>&lt;fault&gt;</w:t>
      </w:r>
      <w:r>
        <w:rPr/>
        <w:t xml:space="preserve"> heeft als inhoud </w:t>
      </w:r>
      <w:r>
        <w:rPr>
          <w:rFonts w:ascii="Courier New" w:hAnsi="Courier New"/>
        </w:rPr>
        <w:t>&lt;fault name=”fout” message=”StUF:Fo02”/&gt;</w:t>
      </w:r>
      <w:r>
        <w:rPr/>
        <w:t xml:space="preserve"> met StUF de namespace qualifier voor de namespace </w:t>
      </w:r>
      <w:r>
        <w:rPr>
          <w:color w:val="000000"/>
        </w:rPr>
        <w:t>“http://www.egem.nl/StUF/StUF0301”.</w:t>
      </w:r>
    </w:p>
    <w:p>
      <w:pPr>
        <w:pStyle w:val="Normal"/>
        <w:numPr>
          <w:ilvl w:val="0"/>
          <w:numId w:val="8"/>
        </w:numPr>
        <w:tabs>
          <w:tab w:val="left" w:pos="0" w:leader="none"/>
        </w:tabs>
        <w:ind w:left="283" w:hanging="282"/>
        <w:rPr>
          <w:rFonts w:ascii="Times New Roman" w:hAnsi="Times New Roman"/>
          <w:color w:val="000000"/>
        </w:rPr>
      </w:pPr>
      <w:r>
        <w:rPr>
          <w:color w:val="000000"/>
        </w:rPr>
        <w:t>VerstrekSynchronisatieBericht</w:t>
      </w:r>
    </w:p>
    <w:p>
      <w:pPr>
        <w:pStyle w:val="Normal"/>
        <w:numPr>
          <w:ilvl w:val="0"/>
          <w:numId w:val="0"/>
        </w:numPr>
        <w:ind w:left="283" w:hanging="0"/>
        <w:rPr/>
      </w:pPr>
      <w:r>
        <w:rPr>
          <w:color w:val="000000"/>
        </w:rPr>
        <w:t xml:space="preserve">Het element </w:t>
      </w:r>
      <w:r>
        <w:rPr>
          <w:rFonts w:ascii="Courier New" w:hAnsi="Courier New"/>
          <w:color w:val="000000"/>
        </w:rPr>
        <w:t>&lt;portType&gt;</w:t>
      </w:r>
      <w:r>
        <w:rPr>
          <w:color w:val="000000"/>
        </w:rPr>
        <w:t xml:space="preserve"> heeft als waarde voor het </w:t>
      </w:r>
      <w:r>
        <w:rPr>
          <w:rFonts w:ascii="Courier New" w:hAnsi="Courier New"/>
          <w:color w:val="000000"/>
        </w:rPr>
        <w:t>name</w:t>
      </w:r>
      <w:r>
        <w:rPr>
          <w:color w:val="000000"/>
        </w:rPr>
        <w:t xml:space="preserve"> attribute 'VerstrekSynchronisatieBericht'. Binnen dit </w:t>
      </w:r>
      <w:r>
        <w:rPr>
          <w:rFonts w:ascii="Courier New" w:hAnsi="Courier New"/>
          <w:color w:val="000000"/>
        </w:rPr>
        <w:t>&lt;portType&gt;</w:t>
      </w:r>
      <w:r>
        <w:rPr>
          <w:color w:val="000000"/>
        </w:rPr>
        <w:t xml:space="preserve"> worden </w:t>
      </w:r>
      <w:r>
        <w:rPr>
          <w:rFonts w:ascii="Courier New" w:hAnsi="Courier New"/>
          <w:color w:val="000000"/>
        </w:rPr>
        <w:t>&lt;operation&gt;</w:t>
      </w:r>
      <w:r>
        <w:rPr>
          <w:color w:val="000000"/>
        </w:rPr>
        <w:t xml:space="preserve"> elementen gedefinieerd met het attribute </w:t>
      </w:r>
      <w:r>
        <w:rPr>
          <w:rFonts w:ascii="Courier New" w:hAnsi="Courier New"/>
          <w:color w:val="000000"/>
        </w:rPr>
        <w:t>message</w:t>
      </w:r>
      <w:r>
        <w:rPr>
          <w:color w:val="000000"/>
        </w:rPr>
        <w:t xml:space="preserve"> in het element </w:t>
      </w:r>
      <w:r>
        <w:rPr>
          <w:rFonts w:ascii="Courier New" w:hAnsi="Courier New"/>
          <w:color w:val="000000"/>
        </w:rPr>
        <w:t>&lt;input&gt;</w:t>
      </w:r>
      <w:r>
        <w:rPr>
          <w:color w:val="000000"/>
        </w:rPr>
        <w:t xml:space="preserve"> gevuld  met “tns:Sa04” of “tns:Sh04” met tns de namespace qualifier voor de target namespace van de wsdl. In het element </w:t>
      </w:r>
      <w:r>
        <w:rPr>
          <w:rFonts w:ascii="Courier New" w:hAnsi="Courier New"/>
          <w:color w:val="000000"/>
        </w:rPr>
        <w:t>&lt;output&gt;</w:t>
      </w:r>
      <w:r>
        <w:rPr>
          <w:color w:val="000000"/>
        </w:rPr>
        <w:t xml:space="preserve"> wordt het attribute </w:t>
      </w:r>
      <w:r>
        <w:rPr>
          <w:rFonts w:ascii="Courier New" w:hAnsi="Courier New"/>
          <w:color w:val="000000"/>
        </w:rPr>
        <w:t>message</w:t>
      </w:r>
      <w:r>
        <w:rPr>
          <w:color w:val="000000"/>
        </w:rPr>
        <w:t xml:space="preserve"> gevuld met “tns:Sa02” respectievelijk “tns:Sh02”. Het element </w:t>
      </w:r>
      <w:r>
        <w:rPr>
          <w:rFonts w:ascii="Courier New" w:hAnsi="Courier New"/>
          <w:color w:val="000000"/>
        </w:rPr>
        <w:t>&lt;fault&gt;</w:t>
      </w:r>
      <w:r>
        <w:rPr>
          <w:color w:val="000000"/>
        </w:rPr>
        <w:t xml:space="preserve"> heeft als inhoud </w:t>
      </w:r>
      <w:r>
        <w:rPr>
          <w:rFonts w:ascii="Courier New" w:hAnsi="Courier New"/>
          <w:color w:val="000000"/>
        </w:rPr>
        <w:t>&lt;fault name=”fout” message=”StUF:Fo02”/&gt;</w:t>
      </w:r>
      <w:r>
        <w:rPr>
          <w:color w:val="000000"/>
        </w:rPr>
        <w:t xml:space="preserve"> met StUF de namespace qualifier voor de namespace “http://www.egem.nl/StUF/StUF0301”.</w:t>
      </w:r>
    </w:p>
    <w:p>
      <w:pPr>
        <w:pStyle w:val="Normal"/>
        <w:numPr>
          <w:ilvl w:val="0"/>
          <w:numId w:val="8"/>
        </w:numPr>
        <w:tabs>
          <w:tab w:val="left" w:pos="0" w:leader="none"/>
        </w:tabs>
        <w:ind w:left="283" w:hanging="282"/>
        <w:rPr/>
      </w:pPr>
      <w:r>
        <w:rPr/>
        <w:t>BeantwoordVraag</w:t>
      </w:r>
    </w:p>
    <w:p>
      <w:pPr>
        <w:pStyle w:val="Normal"/>
        <w:numPr>
          <w:ilvl w:val="0"/>
          <w:numId w:val="0"/>
        </w:numPr>
        <w:ind w:left="283" w:hanging="0"/>
        <w:rPr/>
      </w:pPr>
      <w:r>
        <w:rPr/>
        <w:t xml:space="preserve">Het element </w:t>
      </w:r>
      <w:r>
        <w:rPr>
          <w:rFonts w:ascii="Courier New" w:hAnsi="Courier New"/>
        </w:rPr>
        <w:t>&lt;portType&gt;</w:t>
      </w:r>
      <w:r>
        <w:rPr/>
        <w:t xml:space="preserve"> heeft als waarde voor het </w:t>
      </w:r>
      <w:r>
        <w:rPr>
          <w:rFonts w:ascii="Courier New" w:hAnsi="Courier New"/>
        </w:rPr>
        <w:t>name</w:t>
      </w:r>
      <w:r>
        <w:rPr/>
        <w:t xml:space="preserve"> attribute 'BeantwoordVraag'. Binnen dit </w:t>
      </w:r>
      <w:r>
        <w:rPr>
          <w:rFonts w:ascii="Courier New" w:hAnsi="Courier New"/>
        </w:rPr>
        <w:t>&lt;portType&gt;</w:t>
      </w:r>
      <w:r>
        <w:rPr/>
        <w:t xml:space="preserve"> worden </w:t>
      </w:r>
      <w:r>
        <w:rPr>
          <w:rFonts w:ascii="Courier New" w:hAnsi="Courier New"/>
        </w:rPr>
        <w:t>&lt;operation&gt;</w:t>
      </w:r>
      <w:r>
        <w:rPr/>
        <w:t xml:space="preserve"> elementen</w:t>
      </w:r>
      <w:r>
        <w:rPr/>
        <w:t xml:space="preserve"> gedefinieerd voor alle synchrone vraagberichten die het systeem kan beantwoorden. In het element </w:t>
      </w:r>
      <w:r>
        <w:rPr>
          <w:rFonts w:ascii="Courier New" w:hAnsi="Courier New"/>
        </w:rPr>
        <w:t>&lt;output&gt;</w:t>
      </w:r>
      <w:r>
        <w:rPr/>
        <w:t xml:space="preserve"> wordt het attribute </w:t>
      </w:r>
      <w:r>
        <w:rPr>
          <w:rFonts w:ascii="Courier New" w:hAnsi="Courier New"/>
        </w:rPr>
        <w:t>message</w:t>
      </w:r>
      <w:r>
        <w:rPr/>
        <w:t xml:space="preserve"> gevuld met de elementnaam van het antwoordbericht gekwalificeerd met de targetnamespace voor de wsdl. Het element </w:t>
      </w:r>
      <w:r>
        <w:rPr>
          <w:rFonts w:ascii="Courier New" w:hAnsi="Courier New"/>
        </w:rPr>
        <w:t>&lt;fault&gt;</w:t>
      </w:r>
      <w:r>
        <w:rPr/>
        <w:t xml:space="preserve"> heeft als inhoud </w:t>
      </w:r>
      <w:r>
        <w:rPr>
          <w:rFonts w:ascii="Courier New" w:hAnsi="Courier New"/>
        </w:rPr>
        <w:t>&lt;fault name=”fout” message=”StUF:Fo02”/&gt;</w:t>
      </w:r>
      <w:r>
        <w:rPr/>
        <w:t xml:space="preserve"> met StUF de namespace qualifier voor de namespace “</w:t>
      </w:r>
      <w:r>
        <w:rPr>
          <w:color w:val="000000"/>
        </w:rPr>
        <w:t>http://www.egem.nl/StUF/StUF0301”.</w:t>
      </w:r>
    </w:p>
    <w:p>
      <w:pPr>
        <w:pStyle w:val="Normal"/>
        <w:numPr>
          <w:ilvl w:val="0"/>
          <w:numId w:val="8"/>
        </w:numPr>
        <w:tabs>
          <w:tab w:val="left" w:pos="0" w:leader="none"/>
        </w:tabs>
        <w:ind w:left="283" w:hanging="282"/>
        <w:rPr/>
      </w:pPr>
      <w:r>
        <w:rPr/>
        <w:t>VerwerkTriggerbericht</w:t>
      </w:r>
    </w:p>
    <w:p>
      <w:pPr>
        <w:pStyle w:val="Normal"/>
        <w:numPr>
          <w:ilvl w:val="0"/>
          <w:numId w:val="0"/>
        </w:numPr>
        <w:ind w:left="283" w:hanging="0"/>
        <w:rPr/>
      </w:pPr>
      <w:r>
        <w:rPr/>
        <w:t xml:space="preserve">Het portType </w:t>
      </w:r>
      <w:r>
        <w:rPr>
          <w:rFonts w:ascii="Courier New" w:hAnsi="Courier New"/>
        </w:rPr>
        <w:t>&lt;portType name=”VerwerkTriggerbericht”&gt;</w:t>
      </w:r>
      <w:r>
        <w:rPr/>
        <w:t xml:space="preserve">  voor het verwerken van het triggerbericht is gedefinieerd in de wsdl stuf0301.types.wsdl. Het element </w:t>
      </w:r>
      <w:r>
        <w:rPr>
          <w:rFonts w:ascii="Courier New" w:hAnsi="Courier New"/>
        </w:rPr>
        <w:t>&lt;input&gt;</w:t>
      </w:r>
      <w:r>
        <w:rPr/>
        <w:t xml:space="preserve"> verwijst naar het Tr01-bericht, het element </w:t>
      </w:r>
      <w:r>
        <w:rPr>
          <w:rFonts w:ascii="Courier New" w:hAnsi="Courier New"/>
        </w:rPr>
        <w:t>&lt;output&gt;</w:t>
      </w:r>
      <w:r>
        <w:rPr/>
        <w:t xml:space="preserve"> naar het Bv02-bericht en het element </w:t>
      </w:r>
      <w:r>
        <w:rPr>
          <w:rFonts w:ascii="Courier New" w:hAnsi="Courier New"/>
        </w:rPr>
        <w:t>&lt;fault&gt;</w:t>
      </w:r>
      <w:r>
        <w:rPr/>
        <w:t xml:space="preserve"> naar het Fo02-bericht.</w:t>
      </w:r>
    </w:p>
    <w:p>
      <w:pPr>
        <w:pStyle w:val="Normal"/>
        <w:numPr>
          <w:ilvl w:val="0"/>
          <w:numId w:val="8"/>
        </w:numPr>
        <w:tabs>
          <w:tab w:val="left" w:pos="0" w:leader="none"/>
        </w:tabs>
        <w:ind w:left="283" w:hanging="282"/>
        <w:rPr/>
      </w:pPr>
      <w:r>
        <w:rPr/>
        <w:t>VerwerkSynchroonVrijBericht</w:t>
      </w:r>
    </w:p>
    <w:p>
      <w:pPr>
        <w:pStyle w:val="Normal"/>
        <w:numPr>
          <w:ilvl w:val="0"/>
          <w:numId w:val="0"/>
        </w:numPr>
        <w:ind w:left="283" w:hanging="0"/>
        <w:rPr/>
      </w:pPr>
      <w:r>
        <w:rPr/>
        <w:t xml:space="preserve">Het element </w:t>
      </w:r>
      <w:r>
        <w:rPr>
          <w:rFonts w:ascii="Courier New" w:hAnsi="Courier New"/>
        </w:rPr>
        <w:t>&lt;portType&gt;</w:t>
      </w:r>
      <w:r>
        <w:rPr/>
        <w:t xml:space="preserve"> heeft als waarde voor het </w:t>
      </w:r>
      <w:r>
        <w:rPr>
          <w:rFonts w:ascii="Courier New" w:hAnsi="Courier New"/>
        </w:rPr>
        <w:t>name</w:t>
      </w:r>
      <w:r>
        <w:rPr/>
        <w:t xml:space="preserve"> attribute 'VerwerkSynchroonVrijBericht'. Binnen dit </w:t>
      </w:r>
      <w:r>
        <w:rPr>
          <w:rFonts w:ascii="Courier New" w:hAnsi="Courier New"/>
        </w:rPr>
        <w:t>&lt;portType&gt;</w:t>
      </w:r>
      <w:r>
        <w:rPr/>
        <w:t xml:space="preserve"> worden </w:t>
      </w:r>
      <w:r>
        <w:rPr>
          <w:rFonts w:ascii="Courier New" w:hAnsi="Courier New"/>
        </w:rPr>
        <w:t>&lt;operation&gt;</w:t>
      </w:r>
      <w:r>
        <w:rPr/>
        <w:t xml:space="preserve"> elementen</w:t>
      </w:r>
      <w:r>
        <w:rPr/>
        <w:t xml:space="preserve"> gedefinieerd voor alle synchrone vrije verzoekberichten die het systeem ondersteunt. In het element </w:t>
      </w:r>
      <w:r>
        <w:rPr>
          <w:rFonts w:ascii="Courier New" w:hAnsi="Courier New"/>
        </w:rPr>
        <w:t>&lt;output&gt;</w:t>
      </w:r>
      <w:r>
        <w:rPr/>
        <w:t xml:space="preserve"> wordt het attribute </w:t>
      </w:r>
      <w:r>
        <w:rPr>
          <w:rFonts w:ascii="Courier New" w:hAnsi="Courier New"/>
        </w:rPr>
        <w:t>message</w:t>
      </w:r>
      <w:r>
        <w:rPr/>
        <w:t xml:space="preserve"> gevuld met de elementnaam van het vrije responsbericht gekwalificeerd met </w:t>
      </w:r>
      <w:r>
        <w:rPr>
          <w:color w:val="000000"/>
        </w:rPr>
        <w:t>de namespace qualifier voor de target namespace van de wsdl</w:t>
      </w:r>
      <w:r>
        <w:rPr/>
        <w:t xml:space="preserve">. Het element </w:t>
      </w:r>
      <w:r>
        <w:rPr>
          <w:rFonts w:ascii="Courier New" w:hAnsi="Courier New"/>
        </w:rPr>
        <w:t>&lt;fault&gt;</w:t>
      </w:r>
      <w:r>
        <w:rPr/>
        <w:t xml:space="preserve"> heeft als inhoud </w:t>
      </w:r>
      <w:r>
        <w:rPr>
          <w:rFonts w:ascii="Courier New" w:hAnsi="Courier New"/>
        </w:rPr>
        <w:t>&lt;fault name=”fout” message=”StUF:Fo02”/&gt;</w:t>
      </w:r>
      <w:r>
        <w:rPr/>
        <w:t xml:space="preserve"> met StUF de namespace qualifier voor de namespace “</w:t>
      </w:r>
      <w:r>
        <w:rPr>
          <w:color w:val="000000"/>
        </w:rPr>
        <w:t>http://www.egem.nl/StUF/StUF0301”.</w:t>
      </w:r>
    </w:p>
    <w:p>
      <w:pPr>
        <w:pStyle w:val="Normal"/>
        <w:rPr/>
      </w:pPr>
      <w:r>
        <w:rPr/>
      </w:r>
    </w:p>
    <w:p>
      <w:pPr>
        <w:pStyle w:val="Normal"/>
        <w:rPr/>
      </w:pPr>
      <w:r>
        <w:rPr>
          <w:color w:val="000000"/>
          <w:szCs w:val="24"/>
          <w:lang w:eastAsia="nl-NL"/>
        </w:rPr>
        <w:t xml:space="preserve">Een intermediaire node dient zich ook te houden aan de bovenstaande voorschriften. Een intermediaire node mag uitsluitend portTypes en operations aanbieden, die de intermediaire node voor verwerking kan doorsturen naar een andere intermediaire node of een StUF-endpoint. Voor het </w:t>
      </w:r>
      <w:r>
        <w:rPr>
          <w:rFonts w:ascii="Courier New" w:hAnsi="Courier New"/>
          <w:color w:val="000000"/>
          <w:szCs w:val="24"/>
          <w:lang w:eastAsia="nl-NL"/>
        </w:rPr>
        <w:t>&lt;portType&gt;</w:t>
      </w:r>
      <w:r>
        <w:rPr>
          <w:color w:val="000000"/>
          <w:szCs w:val="24"/>
          <w:lang w:eastAsia="nl-NL"/>
        </w:rPr>
        <w:t xml:space="preserve"> OntvangAsynchroon gelden op een intermediaire node licht afwijkende voorschriften. Binnen het </w:t>
      </w:r>
      <w:r>
        <w:rPr>
          <w:rFonts w:ascii="Courier New" w:hAnsi="Courier New"/>
          <w:color w:val="000000"/>
          <w:szCs w:val="24"/>
          <w:lang w:eastAsia="nl-NL"/>
        </w:rPr>
        <w:t>&lt;portType&gt;</w:t>
      </w:r>
      <w:r>
        <w:rPr>
          <w:color w:val="000000"/>
          <w:szCs w:val="24"/>
          <w:lang w:eastAsia="nl-NL"/>
        </w:rPr>
        <w:t xml:space="preserve"> OntvangAsynchroon worden </w:t>
      </w:r>
      <w:r>
        <w:rPr>
          <w:rFonts w:ascii="Courier New" w:hAnsi="Courier New"/>
          <w:color w:val="000000"/>
          <w:szCs w:val="24"/>
          <w:lang w:eastAsia="nl-NL"/>
        </w:rPr>
        <w:t>&lt;operation&gt;</w:t>
      </w:r>
      <w:r>
        <w:rPr>
          <w:color w:val="000000"/>
          <w:szCs w:val="24"/>
          <w:lang w:eastAsia="nl-NL"/>
        </w:rPr>
        <w:t xml:space="preserve"> elementen</w:t>
      </w:r>
      <w:r>
        <w:rPr>
          <w:color w:val="000000"/>
          <w:szCs w:val="24"/>
          <w:lang w:eastAsia="nl-NL"/>
        </w:rPr>
        <w:t xml:space="preserve"> gedefinieerd voor alle asynchrone berichten, die de intermediaire node kan doorsturen. Het element </w:t>
      </w:r>
      <w:r>
        <w:rPr>
          <w:rFonts w:ascii="Courier New" w:hAnsi="Courier New"/>
          <w:color w:val="000000"/>
          <w:szCs w:val="24"/>
          <w:lang w:eastAsia="nl-NL"/>
        </w:rPr>
        <w:t>&lt;output&gt;</w:t>
      </w:r>
      <w:r>
        <w:rPr>
          <w:color w:val="000000"/>
          <w:szCs w:val="24"/>
          <w:lang w:eastAsia="nl-NL"/>
        </w:rPr>
        <w:t xml:space="preserve"> binnen een operation op een intermediaire node heeft als inhoud </w:t>
      </w:r>
      <w:r>
        <w:rPr>
          <w:rFonts w:ascii="Courier New" w:hAnsi="Courier New"/>
          <w:color w:val="000000"/>
          <w:szCs w:val="24"/>
          <w:lang w:eastAsia="nl-NL"/>
        </w:rPr>
        <w:t>&lt;output message=”StUF:Bv04”/&gt;</w:t>
      </w:r>
      <w:r>
        <w:rPr>
          <w:color w:val="000000"/>
          <w:szCs w:val="24"/>
          <w:lang w:eastAsia="nl-NL"/>
        </w:rPr>
        <w:t xml:space="preserve">. Het voor een StUF endpoint voorgeschreven element </w:t>
      </w:r>
      <w:r>
        <w:rPr>
          <w:rFonts w:ascii="Courier New" w:hAnsi="Courier New"/>
          <w:color w:val="000000"/>
          <w:szCs w:val="24"/>
          <w:lang w:eastAsia="nl-NL"/>
        </w:rPr>
        <w:t>&lt;fault&gt;</w:t>
      </w:r>
      <w:r>
        <w:rPr>
          <w:color w:val="000000"/>
          <w:szCs w:val="24"/>
          <w:lang w:eastAsia="nl-NL"/>
        </w:rPr>
        <w:t xml:space="preserve"> is voor een intermediaire node niet verplicht</w:t>
      </w:r>
      <w:r>
        <w:rPr>
          <w:color w:val="000000"/>
          <w:szCs w:val="24"/>
          <w:lang w:eastAsia="nl-NL"/>
        </w:rPr>
        <w:t xml:space="preserve">. Een ander </w:t>
      </w:r>
      <w:r>
        <w:rPr>
          <w:rFonts w:ascii="Courier New" w:hAnsi="Courier New"/>
          <w:color w:val="000000"/>
          <w:szCs w:val="24"/>
          <w:lang w:eastAsia="nl-NL"/>
        </w:rPr>
        <w:t>&lt;fault&gt;</w:t>
      </w:r>
      <w:r>
        <w:rPr>
          <w:color w:val="000000"/>
          <w:szCs w:val="24"/>
          <w:lang w:eastAsia="nl-NL"/>
        </w:rPr>
        <w:t xml:space="preserve"> element mag niet voorkomen.</w:t>
      </w:r>
    </w:p>
    <w:p>
      <w:pPr>
        <w:pStyle w:val="Kop2"/>
        <w:numPr>
          <w:ilvl w:val="1"/>
          <w:numId w:val="1"/>
        </w:numPr>
        <w:tabs>
          <w:tab w:val="left" w:pos="0" w:leader="none"/>
        </w:tabs>
        <w:ind w:left="0" w:right="0" w:hanging="0"/>
        <w:rPr/>
      </w:pPr>
      <w:r>
        <w:rPr/>
        <w:t xml:space="preserve">Het gebruik van het </w:t>
      </w:r>
      <w:r>
        <w:rPr>
          <w:rFonts w:ascii="Courier New" w:hAnsi="Courier New"/>
        </w:rPr>
        <w:t>&lt;binding&gt;</w:t>
      </w:r>
      <w:r>
        <w:rPr/>
        <w:t xml:space="preserve"> element</w:t>
      </w:r>
    </w:p>
    <w:p>
      <w:pPr>
        <w:pStyle w:val="Normal"/>
        <w:rPr/>
      </w:pPr>
      <w:r>
        <w:rPr/>
        <w:t xml:space="preserve">Het </w:t>
      </w:r>
      <w:r>
        <w:rPr>
          <w:rFonts w:cs="Courier New" w:ascii="Courier New" w:hAnsi="Courier New"/>
        </w:rPr>
        <w:t>&lt;binding&gt;</w:t>
      </w:r>
      <w:r>
        <w:rPr/>
        <w:t xml:space="preserve"> element specificeert met welk protocol en hoe exact binnen dat protocol een interactiepatroon is geïmplementeerd, dat binnen een </w:t>
      </w:r>
      <w:r>
        <w:rPr>
          <w:rFonts w:ascii="Courier New" w:hAnsi="Courier New"/>
        </w:rPr>
        <w:t>&lt;portType&gt;</w:t>
      </w:r>
      <w:r>
        <w:rPr/>
        <w:t xml:space="preserve"> in een </w:t>
      </w:r>
      <w:r>
        <w:rPr>
          <w:rFonts w:ascii="Courier New" w:hAnsi="Courier New"/>
        </w:rPr>
        <w:t>&lt;operation&gt;</w:t>
      </w:r>
      <w:r>
        <w:rPr/>
        <w:t xml:space="preserve"> is gedefinieerd. Een </w:t>
      </w:r>
      <w:r>
        <w:rPr>
          <w:rFonts w:ascii="Courier New" w:hAnsi="Courier New"/>
        </w:rPr>
        <w:t>&lt;binding&gt;</w:t>
      </w:r>
      <w:r>
        <w:rPr/>
        <w:t xml:space="preserve"> wordt altijd gemaakt voor één </w:t>
      </w:r>
      <w:r>
        <w:rPr>
          <w:rFonts w:ascii="Courier New" w:hAnsi="Courier New"/>
        </w:rPr>
        <w:t>&lt;portType&gt;</w:t>
      </w:r>
      <w:r>
        <w:rPr/>
        <w:t xml:space="preserve">. StUF schrijft voor dat er voor een </w:t>
      </w:r>
      <w:r>
        <w:rPr>
          <w:rFonts w:ascii="Courier New" w:hAnsi="Courier New"/>
        </w:rPr>
        <w:t>&lt;portType&gt;</w:t>
      </w:r>
      <w:r>
        <w:rPr/>
        <w:t xml:space="preserve"> element precies één </w:t>
      </w:r>
      <w:r>
        <w:rPr>
          <w:rFonts w:ascii="Courier New" w:hAnsi="Courier New"/>
        </w:rPr>
        <w:t>&lt;binding&gt;</w:t>
      </w:r>
      <w:r>
        <w:rPr/>
        <w:t xml:space="preserve"> element is, dat SOAP en http als protocol voorschrijft. De </w:t>
      </w:r>
      <w:r>
        <w:rPr>
          <w:rFonts w:ascii="Courier New" w:hAnsi="Courier New"/>
        </w:rPr>
        <w:t>&lt;binding&gt;</w:t>
      </w:r>
      <w:r>
        <w:rPr/>
        <w:t xml:space="preserve"> element  heeft als waarde voor het attribute </w:t>
      </w:r>
      <w:r>
        <w:rPr>
          <w:rFonts w:ascii="Courier New" w:hAnsi="Courier New"/>
        </w:rPr>
        <w:t>name</w:t>
      </w:r>
      <w:r>
        <w:rPr/>
        <w:t xml:space="preserve"> 'SOAP' geconcateneerd met de naam voor het </w:t>
      </w:r>
      <w:r>
        <w:rPr>
          <w:rFonts w:ascii="Courier New" w:hAnsi="Courier New"/>
        </w:rPr>
        <w:t>&lt;portType&gt;</w:t>
      </w:r>
      <w:r>
        <w:rPr/>
        <w:t>.</w:t>
      </w:r>
      <w:r>
        <w:rPr/>
        <w:t xml:space="preserve"> Bijvoorbeeld voor het </w:t>
      </w:r>
      <w:r>
        <w:rPr>
          <w:rFonts w:ascii="Courier New" w:hAnsi="Courier New"/>
        </w:rPr>
        <w:t>&lt;portType name=”BeantwoordVraag&gt;</w:t>
      </w:r>
      <w:r>
        <w:rPr/>
        <w:t xml:space="preserve"> wordt het </w:t>
      </w:r>
      <w:r>
        <w:rPr>
          <w:rFonts w:ascii="Courier New" w:hAnsi="Courier New"/>
        </w:rPr>
        <w:t>&lt;binding&gt;</w:t>
      </w:r>
      <w:r>
        <w:rPr/>
        <w:t xml:space="preserve"> element dan</w:t>
      </w:r>
    </w:p>
    <w:p>
      <w:pPr>
        <w:pStyle w:val="Normal"/>
        <w:rPr/>
      </w:pPr>
      <w:r>
        <w:rPr/>
      </w:r>
    </w:p>
    <w:p>
      <w:pPr>
        <w:pStyle w:val="Normal"/>
        <w:rPr>
          <w:rFonts w:ascii="Courier New" w:hAnsi="Courier New"/>
          <w:sz w:val="18"/>
          <w:szCs w:val="18"/>
        </w:rPr>
      </w:pPr>
      <w:r>
        <w:rPr>
          <w:rFonts w:ascii="Courier New" w:hAnsi="Courier New"/>
          <w:sz w:val="18"/>
          <w:szCs w:val="18"/>
        </w:rPr>
        <w:t>&lt;binding name=”SOAPBeantwoordVraag” type=”tns:BeantwoordVraag”&gt;</w:t>
      </w:r>
    </w:p>
    <w:p>
      <w:pPr>
        <w:pStyle w:val="Normal"/>
        <w:rPr>
          <w:rFonts w:ascii="Courier New" w:hAnsi="Courier New"/>
        </w:rPr>
      </w:pPr>
      <w:r>
        <w:rPr>
          <w:rFonts w:ascii="Courier New" w:hAnsi="Courier New"/>
        </w:rPr>
      </w:r>
    </w:p>
    <w:p>
      <w:pPr>
        <w:pStyle w:val="Normal"/>
        <w:rPr/>
      </w:pPr>
      <w:r>
        <w:rPr/>
        <w:t xml:space="preserve">met tns de namespace qualifier van de targetnamespace voor de wsdl. Voor zelf gedefinieerde </w:t>
      </w:r>
      <w:r>
        <w:rPr>
          <w:rFonts w:ascii="Courier New" w:hAnsi="Courier New"/>
        </w:rPr>
        <w:t>&lt;portType&gt;</w:t>
      </w:r>
      <w:r>
        <w:rPr/>
        <w:t xml:space="preserve"> elementen mogen meerdere </w:t>
      </w:r>
      <w:r>
        <w:rPr>
          <w:rFonts w:ascii="Courier New" w:hAnsi="Courier New"/>
        </w:rPr>
        <w:t>&lt;binding&gt;</w:t>
      </w:r>
      <w:r>
        <w:rPr/>
        <w:t xml:space="preserve"> elementen worden gebruikt.</w:t>
      </w:r>
    </w:p>
    <w:p>
      <w:pPr>
        <w:pStyle w:val="Normal"/>
        <w:rPr/>
      </w:pPr>
      <w:r>
        <w:rPr/>
      </w:r>
    </w:p>
    <w:p>
      <w:pPr>
        <w:pStyle w:val="Normal"/>
        <w:rPr/>
      </w:pPr>
      <w:r>
        <w:rPr/>
        <w:t xml:space="preserve">De binding aan SOAP en http wordt gespecificeerd door als kind binnen het </w:t>
      </w:r>
      <w:r>
        <w:rPr>
          <w:rFonts w:ascii="Courier New" w:hAnsi="Courier New"/>
        </w:rPr>
        <w:t>&lt;binding&gt;</w:t>
      </w:r>
      <w:r>
        <w:rPr/>
        <w:t xml:space="preserve"> element op te nemen </w:t>
      </w:r>
    </w:p>
    <w:p>
      <w:pPr>
        <w:pStyle w:val="Normal"/>
        <w:rPr/>
      </w:pPr>
      <w:r>
        <w:rPr/>
      </w:r>
    </w:p>
    <w:p>
      <w:pPr>
        <w:pStyle w:val="Normal"/>
        <w:rPr>
          <w:rFonts w:ascii="Courier New" w:hAnsi="Courier New"/>
          <w:sz w:val="18"/>
          <w:szCs w:val="18"/>
        </w:rPr>
      </w:pPr>
      <w:r>
        <w:rPr>
          <w:rFonts w:ascii="Courier New" w:hAnsi="Courier New"/>
          <w:sz w:val="18"/>
          <w:szCs w:val="18"/>
        </w:rPr>
        <w:t>&lt;soap:binding style="document" transport="http://schemas.xmlsoap.org/soap/http"/&gt;</w:t>
      </w:r>
    </w:p>
    <w:p>
      <w:pPr>
        <w:pStyle w:val="Normal"/>
        <w:rPr/>
      </w:pPr>
      <w:r>
        <w:rPr/>
      </w:r>
    </w:p>
    <w:p>
      <w:pPr>
        <w:pStyle w:val="Normal"/>
        <w:rPr/>
      </w:pPr>
      <w:r>
        <w:rPr/>
        <w:t>met soap de namespace qualifier voor de namespace “http://schemas.xmlsoap.org/wsdl/soap”. WS-I BP 1.1 schrijft document style voor en verbiedt rpc style.</w:t>
      </w:r>
    </w:p>
    <w:p>
      <w:pPr>
        <w:pStyle w:val="Normal"/>
        <w:rPr/>
      </w:pPr>
      <w:r>
        <w:rPr/>
      </w:r>
    </w:p>
    <w:p>
      <w:pPr>
        <w:pStyle w:val="Normal"/>
        <w:rPr/>
      </w:pPr>
      <w:r>
        <w:rPr/>
        <w:t xml:space="preserve">Daarnaast wordt voor de te binden </w:t>
      </w:r>
      <w:r>
        <w:rPr>
          <w:rFonts w:ascii="Courier New" w:hAnsi="Courier New"/>
        </w:rPr>
        <w:t>&lt;operation&gt;</w:t>
      </w:r>
      <w:r>
        <w:rPr/>
        <w:t xml:space="preserve"> elementen uit het </w:t>
      </w:r>
      <w:r>
        <w:rPr>
          <w:rFonts w:ascii="Courier New" w:hAnsi="Courier New"/>
        </w:rPr>
        <w:t>&lt;portType&gt;</w:t>
      </w:r>
      <w:r>
        <w:rPr/>
        <w:t xml:space="preserve"> een </w:t>
      </w:r>
      <w:r>
        <w:rPr>
          <w:rFonts w:ascii="Courier New" w:hAnsi="Courier New"/>
        </w:rPr>
        <w:t>&lt;operation name=”nmtoken”&gt;</w:t>
      </w:r>
      <w:r>
        <w:rPr/>
        <w:t xml:space="preserve"> element binnen het </w:t>
      </w:r>
      <w:r>
        <w:rPr>
          <w:rFonts w:ascii="Courier New" w:hAnsi="Courier New"/>
        </w:rPr>
        <w:t>&lt;binding&gt;</w:t>
      </w:r>
      <w:r>
        <w:rPr/>
        <w:t xml:space="preserve"> element opgenomen met nmtoken de naam van het </w:t>
      </w:r>
      <w:r>
        <w:rPr>
          <w:rFonts w:ascii="Courier New" w:hAnsi="Courier New"/>
        </w:rPr>
        <w:t>&lt;operation&gt;</w:t>
      </w:r>
      <w:r>
        <w:rPr/>
        <w:t xml:space="preserve"> element binnen het </w:t>
      </w:r>
      <w:r>
        <w:rPr>
          <w:rFonts w:ascii="Courier New" w:hAnsi="Courier New"/>
        </w:rPr>
        <w:t>&lt;portType&gt;</w:t>
      </w:r>
      <w:r>
        <w:rPr/>
        <w:t xml:space="preserve">. Binnen dit </w:t>
      </w:r>
      <w:r>
        <w:rPr>
          <w:rFonts w:ascii="Courier New" w:hAnsi="Courier New"/>
        </w:rPr>
        <w:t>&lt;operation&gt;</w:t>
      </w:r>
      <w:r>
        <w:rPr/>
        <w:t xml:space="preserve"> element wordt gespecificeerd hoe de berichten verzonden worden. Het eerste element binnen een </w:t>
      </w:r>
      <w:r>
        <w:rPr>
          <w:rFonts w:ascii="Courier New" w:hAnsi="Courier New"/>
        </w:rPr>
        <w:t>&lt;operation&gt;</w:t>
      </w:r>
      <w:r>
        <w:rPr/>
        <w:t xml:space="preserve"> element in een </w:t>
      </w:r>
      <w:r>
        <w:rPr>
          <w:rFonts w:ascii="Courier New" w:hAnsi="Courier New"/>
        </w:rPr>
        <w:t>&lt;binding&gt;</w:t>
      </w:r>
      <w:r>
        <w:rPr/>
        <w:t xml:space="preserve"> element is </w:t>
      </w:r>
    </w:p>
    <w:p>
      <w:pPr>
        <w:pStyle w:val="Normal"/>
        <w:rPr/>
      </w:pPr>
      <w:r>
        <w:rPr/>
      </w:r>
    </w:p>
    <w:p>
      <w:pPr>
        <w:pStyle w:val="Normal"/>
        <w:rPr>
          <w:rFonts w:ascii="Courier New" w:hAnsi="Courier New"/>
          <w:sz w:val="18"/>
          <w:szCs w:val="18"/>
        </w:rPr>
      </w:pPr>
      <w:r>
        <w:rPr>
          <w:rFonts w:ascii="Courier New" w:hAnsi="Courier New"/>
          <w:sz w:val="18"/>
          <w:szCs w:val="18"/>
        </w:rPr>
        <w:t>&lt;soap:operation soapAction=”xxx</w:t>
      </w:r>
      <w:r>
        <w:rPr>
          <w:rFonts w:cs="Courier New" w:ascii="Courier New" w:hAnsi="Courier New"/>
          <w:color w:val="000000"/>
          <w:sz w:val="18"/>
          <w:szCs w:val="18"/>
          <w:lang w:eastAsia="nl-NL"/>
        </w:rPr>
        <w:t>”/&gt;</w:t>
      </w:r>
    </w:p>
    <w:p>
      <w:pPr>
        <w:pStyle w:val="Normal"/>
        <w:rPr/>
      </w:pPr>
      <w:r>
        <w:rPr/>
      </w:r>
    </w:p>
    <w:p>
      <w:pPr>
        <w:pStyle w:val="Normal"/>
        <w:widowControl/>
        <w:tabs>
          <w:tab w:val="left" w:pos="-720" w:leader="none"/>
        </w:tabs>
        <w:autoSpaceDE w:val="false"/>
        <w:rPr/>
      </w:pPr>
      <w:r>
        <w:rPr>
          <w:rFonts w:cs="Courier New"/>
          <w:color w:val="000000"/>
          <w:szCs w:val="24"/>
          <w:lang w:eastAsia="nl-NL"/>
        </w:rPr>
        <w:t xml:space="preserve">Het attribute </w:t>
      </w:r>
      <w:r>
        <w:rPr>
          <w:rFonts w:cs="Courier New" w:ascii="Courier New" w:hAnsi="Courier New"/>
          <w:color w:val="000000"/>
          <w:szCs w:val="24"/>
          <w:lang w:eastAsia="nl-NL"/>
        </w:rPr>
        <w:t>soapAction</w:t>
      </w:r>
      <w:r>
        <w:rPr>
          <w:color w:val="000000"/>
          <w:szCs w:val="24"/>
          <w:lang w:eastAsia="nl-NL"/>
        </w:rPr>
        <w:t xml:space="preserve"> wordt gevuld met de namespaceUri van het element gespecificeerd in het body part van de input message van de operation gevolgd door “/” en door </w:t>
      </w:r>
      <w:r>
        <w:rPr>
          <w:rFonts w:ascii="Courier New" w:hAnsi="Courier New"/>
          <w:color w:val="000000"/>
          <w:szCs w:val="24"/>
          <w:lang w:eastAsia="nl-NL"/>
        </w:rPr>
        <w:t>”nmtoken”</w:t>
      </w:r>
      <w:r>
        <w:rPr>
          <w:color w:val="000000"/>
          <w:szCs w:val="24"/>
          <w:lang w:eastAsia="nl-NL"/>
        </w:rPr>
        <w:t xml:space="preserve"> uit het element </w:t>
      </w:r>
      <w:r>
        <w:rPr>
          <w:rFonts w:ascii="Courier New" w:hAnsi="Courier New"/>
          <w:color w:val="000000"/>
          <w:szCs w:val="24"/>
          <w:lang w:eastAsia="nl-NL"/>
        </w:rPr>
        <w:t>&lt;operation name=”nmtoken”&gt;</w:t>
      </w:r>
      <w:r>
        <w:rPr>
          <w:color w:val="000000"/>
          <w:szCs w:val="24"/>
          <w:lang w:eastAsia="nl-NL"/>
        </w:rPr>
        <w:t xml:space="preserve"> binnen het </w:t>
      </w:r>
      <w:r>
        <w:rPr>
          <w:rFonts w:ascii="Courier New" w:hAnsi="Courier New"/>
          <w:color w:val="000000"/>
          <w:szCs w:val="24"/>
          <w:lang w:eastAsia="nl-NL"/>
        </w:rPr>
        <w:t>&lt;binding&gt;</w:t>
      </w:r>
      <w:r>
        <w:rPr>
          <w:color w:val="000000"/>
          <w:szCs w:val="24"/>
          <w:lang w:eastAsia="nl-NL"/>
        </w:rPr>
        <w:t xml:space="preserve"> element. Het attribute </w:t>
      </w:r>
      <w:r>
        <w:rPr>
          <w:rFonts w:ascii="Courier New" w:hAnsi="Courier New"/>
          <w:color w:val="000000"/>
          <w:szCs w:val="24"/>
          <w:lang w:eastAsia="nl-NL"/>
        </w:rPr>
        <w:t>soapAction</w:t>
      </w:r>
      <w:r>
        <w:rPr>
          <w:color w:val="000000"/>
          <w:szCs w:val="24"/>
          <w:lang w:eastAsia="nl-NL"/>
        </w:rPr>
        <w:t xml:space="preserve"> wordt dus gevuld met “</w:t>
      </w:r>
      <w:r>
        <w:rPr/>
        <w:t>http://www.egem.nl/StUF/sector/bg/0310/npsLk01</w:t>
      </w:r>
      <w:r>
        <w:rPr>
          <w:color w:val="000000"/>
          <w:szCs w:val="24"/>
          <w:lang w:eastAsia="nl-NL"/>
        </w:rPr>
        <w:t xml:space="preserve">” voor een </w:t>
      </w:r>
      <w:r>
        <w:rPr>
          <w:rFonts w:ascii="Courier New" w:hAnsi="Courier New"/>
          <w:color w:val="000000"/>
          <w:szCs w:val="24"/>
          <w:lang w:eastAsia="nl-NL"/>
        </w:rPr>
        <w:t>&lt;operation name=”npsLk01”&gt;</w:t>
      </w:r>
      <w:r>
        <w:rPr>
          <w:color w:val="000000"/>
          <w:szCs w:val="24"/>
          <w:lang w:eastAsia="nl-NL"/>
        </w:rPr>
        <w:t xml:space="preserve"> element in het </w:t>
      </w:r>
      <w:r>
        <w:rPr>
          <w:rFonts w:ascii="Courier New" w:hAnsi="Courier New"/>
          <w:color w:val="000000"/>
          <w:szCs w:val="24"/>
          <w:lang w:eastAsia="nl-NL"/>
        </w:rPr>
        <w:t>&lt;portType&gt;</w:t>
      </w:r>
      <w:r>
        <w:rPr>
          <w:color w:val="000000"/>
          <w:szCs w:val="24"/>
          <w:lang w:eastAsia="nl-NL"/>
        </w:rPr>
        <w:t xml:space="preserve"> element voor een adreskennisgeving uit het sectormodel bg0310.</w:t>
      </w:r>
      <w:r>
        <w:rPr>
          <w:rStyle w:val="Voetnootanker"/>
          <w:color w:val="000000"/>
          <w:szCs w:val="24"/>
          <w:lang w:eastAsia="nl-NL"/>
        </w:rPr>
        <w:footnoteReference w:id="2"/>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In de elementen </w:t>
      </w:r>
      <w:r>
        <w:rPr>
          <w:rFonts w:ascii="Courier New" w:hAnsi="Courier New"/>
          <w:color w:val="000000"/>
          <w:szCs w:val="24"/>
          <w:lang w:eastAsia="nl-NL"/>
        </w:rPr>
        <w:t>&lt;input&gt;</w:t>
      </w:r>
      <w:r>
        <w:rPr>
          <w:color w:val="000000"/>
          <w:szCs w:val="24"/>
          <w:lang w:eastAsia="nl-NL"/>
        </w:rPr>
        <w:t xml:space="preserve">, </w:t>
      </w:r>
      <w:r>
        <w:rPr>
          <w:rFonts w:ascii="Courier New" w:hAnsi="Courier New"/>
          <w:color w:val="000000"/>
          <w:szCs w:val="24"/>
          <w:lang w:eastAsia="nl-NL"/>
        </w:rPr>
        <w:t>&lt;output&gt;</w:t>
      </w:r>
      <w:r>
        <w:rPr>
          <w:color w:val="000000"/>
          <w:szCs w:val="24"/>
          <w:lang w:eastAsia="nl-NL"/>
        </w:rPr>
        <w:t xml:space="preserve"> en </w:t>
      </w:r>
      <w:r>
        <w:rPr>
          <w:rFonts w:ascii="Courier New" w:hAnsi="Courier New"/>
          <w:color w:val="000000"/>
          <w:szCs w:val="24"/>
          <w:lang w:eastAsia="nl-NL"/>
        </w:rPr>
        <w:t>&lt;fault&gt;</w:t>
      </w:r>
      <w:r>
        <w:rPr>
          <w:color w:val="000000"/>
          <w:szCs w:val="24"/>
          <w:lang w:eastAsia="nl-NL"/>
        </w:rPr>
        <w:t xml:space="preserve"> wordt aangegeven hoe de </w:t>
      </w:r>
      <w:r>
        <w:rPr>
          <w:rFonts w:ascii="Courier New" w:hAnsi="Courier New"/>
          <w:color w:val="000000"/>
          <w:szCs w:val="24"/>
          <w:lang w:eastAsia="nl-NL"/>
        </w:rPr>
        <w:t>&lt;SOAP:header&gt;</w:t>
      </w:r>
      <w:r>
        <w:rPr>
          <w:color w:val="000000"/>
          <w:szCs w:val="24"/>
          <w:lang w:eastAsia="nl-NL"/>
        </w:rPr>
        <w:t xml:space="preserve"> en </w:t>
      </w:r>
      <w:r>
        <w:rPr>
          <w:rFonts w:ascii="Courier New" w:hAnsi="Courier New"/>
          <w:color w:val="000000"/>
          <w:szCs w:val="24"/>
          <w:lang w:eastAsia="nl-NL"/>
        </w:rPr>
        <w:t>&lt;SOAP:body&gt;</w:t>
      </w:r>
      <w:r>
        <w:rPr>
          <w:color w:val="000000"/>
          <w:szCs w:val="24"/>
          <w:lang w:eastAsia="nl-NL"/>
        </w:rPr>
        <w:t xml:space="preserve"> elementen in de SOAP-envelope gevuld. Het </w:t>
      </w:r>
      <w:r>
        <w:rPr>
          <w:rFonts w:ascii="Courier New" w:hAnsi="Courier New"/>
          <w:color w:val="000000"/>
          <w:szCs w:val="24"/>
          <w:lang w:eastAsia="nl-NL"/>
        </w:rPr>
        <w:t>&lt;output&gt;</w:t>
      </w:r>
      <w:r>
        <w:rPr>
          <w:color w:val="000000"/>
          <w:szCs w:val="24"/>
          <w:lang w:eastAsia="nl-NL"/>
        </w:rPr>
        <w:t xml:space="preserve"> element definieert de SOAP-envelope voor de normale respons op  het inkomend bericht en het </w:t>
      </w:r>
      <w:r>
        <w:rPr>
          <w:rFonts w:ascii="Courier New" w:hAnsi="Courier New"/>
          <w:color w:val="000000"/>
          <w:szCs w:val="24"/>
          <w:lang w:eastAsia="nl-NL"/>
        </w:rPr>
        <w:t>&lt;fault&gt;</w:t>
      </w:r>
      <w:r>
        <w:rPr>
          <w:color w:val="000000"/>
          <w:szCs w:val="24"/>
          <w:lang w:eastAsia="nl-NL"/>
        </w:rPr>
        <w:t xml:space="preserve"> element definieert het </w:t>
      </w:r>
      <w:r>
        <w:rPr>
          <w:rFonts w:ascii="Courier New" w:hAnsi="Courier New"/>
          <w:color w:val="000000"/>
          <w:szCs w:val="24"/>
          <w:lang w:eastAsia="nl-NL"/>
        </w:rPr>
        <w:t>&lt;SOAP:fault&gt;</w:t>
      </w:r>
      <w:r>
        <w:rPr>
          <w:color w:val="000000"/>
          <w:szCs w:val="24"/>
          <w:lang w:eastAsia="nl-NL"/>
        </w:rPr>
        <w:t xml:space="preserve"> element in geval van een foutsituatie. De inhoud van het </w:t>
      </w:r>
      <w:r>
        <w:rPr>
          <w:rFonts w:ascii="Courier New" w:hAnsi="Courier New"/>
          <w:color w:val="000000"/>
          <w:szCs w:val="24"/>
          <w:lang w:eastAsia="nl-NL"/>
        </w:rPr>
        <w:t>&lt;SOAP:body&gt;</w:t>
      </w:r>
      <w:r>
        <w:rPr>
          <w:color w:val="000000"/>
          <w:szCs w:val="24"/>
          <w:lang w:eastAsia="nl-NL"/>
        </w:rPr>
        <w:t xml:space="preserve"> element voor het verzoek en de gewone respons wordt gespecificeerd in het element</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rFonts w:ascii="Courier New" w:hAnsi="Courier New"/>
          <w:color w:val="000000"/>
          <w:sz w:val="18"/>
          <w:szCs w:val="18"/>
          <w:lang w:eastAsia="nl-NL"/>
        </w:rPr>
      </w:pPr>
      <w:r>
        <w:rPr>
          <w:rFonts w:ascii="Courier New" w:hAnsi="Courier New"/>
          <w:color w:val="000000"/>
          <w:sz w:val="18"/>
          <w:szCs w:val="18"/>
          <w:lang w:eastAsia="nl-NL"/>
        </w:rPr>
        <w:t>&lt;</w:t>
      </w:r>
      <w:r>
        <w:rPr>
          <w:rFonts w:ascii="Courier New" w:hAnsi="Courier New"/>
          <w:color w:val="000000"/>
          <w:sz w:val="18"/>
          <w:szCs w:val="18"/>
          <w:lang w:eastAsia="nl-NL"/>
        </w:rPr>
        <w:t>SOAP</w:t>
      </w:r>
      <w:r>
        <w:rPr>
          <w:rFonts w:ascii="Courier New" w:hAnsi="Courier New"/>
          <w:color w:val="000000"/>
          <w:sz w:val="18"/>
          <w:szCs w:val="18"/>
          <w:lang w:eastAsia="nl-NL"/>
        </w:rPr>
        <w:t>:body use=”literal”/&gt;</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binnen </w:t>
      </w:r>
      <w:r>
        <w:rPr>
          <w:rFonts w:ascii="Courier New" w:hAnsi="Courier New"/>
          <w:color w:val="000000"/>
          <w:szCs w:val="24"/>
          <w:lang w:eastAsia="nl-NL"/>
        </w:rPr>
        <w:t>&lt;input&gt;</w:t>
      </w:r>
      <w:r>
        <w:rPr>
          <w:color w:val="000000"/>
          <w:szCs w:val="24"/>
          <w:lang w:eastAsia="nl-NL"/>
        </w:rPr>
        <w:t xml:space="preserve"> en </w:t>
      </w:r>
      <w:r>
        <w:rPr>
          <w:rFonts w:ascii="Courier New" w:hAnsi="Courier New"/>
          <w:color w:val="000000"/>
          <w:szCs w:val="24"/>
          <w:lang w:eastAsia="nl-NL"/>
        </w:rPr>
        <w:t>&lt;output&gt;</w:t>
      </w:r>
      <w:r>
        <w:rPr>
          <w:color w:val="000000"/>
          <w:szCs w:val="24"/>
          <w:lang w:eastAsia="nl-NL"/>
        </w:rPr>
        <w:t>.</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Het </w:t>
      </w:r>
      <w:r>
        <w:rPr>
          <w:rFonts w:ascii="Courier New" w:hAnsi="Courier New"/>
          <w:color w:val="000000"/>
          <w:szCs w:val="24"/>
          <w:lang w:eastAsia="nl-NL"/>
        </w:rPr>
        <w:t>parts</w:t>
      </w:r>
      <w:r>
        <w:rPr>
          <w:color w:val="000000"/>
          <w:szCs w:val="24"/>
          <w:lang w:eastAsia="nl-NL"/>
        </w:rPr>
        <w:t xml:space="preserve"> attribute binnen </w:t>
      </w:r>
      <w:r>
        <w:rPr>
          <w:rFonts w:ascii="Courier New" w:hAnsi="Courier New"/>
          <w:color w:val="000000"/>
          <w:szCs w:val="24"/>
          <w:lang w:eastAsia="nl-NL"/>
        </w:rPr>
        <w:t>&lt;SOAP:body&gt;</w:t>
      </w:r>
      <w:r>
        <w:rPr>
          <w:color w:val="000000"/>
          <w:szCs w:val="24"/>
          <w:lang w:eastAsia="nl-NL"/>
        </w:rPr>
        <w:t xml:space="preserve"> is niet nodig, omdat de </w:t>
      </w:r>
      <w:r>
        <w:rPr>
          <w:rFonts w:ascii="Courier New" w:hAnsi="Courier New"/>
          <w:color w:val="000000"/>
          <w:szCs w:val="24"/>
          <w:lang w:eastAsia="nl-NL"/>
        </w:rPr>
        <w:t>&lt;messsage&gt;</w:t>
      </w:r>
      <w:r>
        <w:rPr>
          <w:color w:val="000000"/>
          <w:szCs w:val="24"/>
          <w:lang w:eastAsia="nl-NL"/>
        </w:rPr>
        <w:t xml:space="preserve"> behorend bij de </w:t>
      </w:r>
      <w:r>
        <w:rPr>
          <w:rFonts w:ascii="Courier New" w:hAnsi="Courier New"/>
          <w:color w:val="000000"/>
          <w:szCs w:val="24"/>
          <w:lang w:eastAsia="nl-NL"/>
        </w:rPr>
        <w:t>&lt;operation&gt;</w:t>
      </w:r>
      <w:r>
        <w:rPr>
          <w:color w:val="000000"/>
          <w:szCs w:val="24"/>
          <w:lang w:eastAsia="nl-NL"/>
        </w:rPr>
        <w:t xml:space="preserve"> slechts één </w:t>
      </w:r>
      <w:r>
        <w:rPr>
          <w:rFonts w:ascii="Courier New" w:hAnsi="Courier New"/>
          <w:color w:val="000000"/>
          <w:szCs w:val="24"/>
          <w:lang w:eastAsia="nl-NL"/>
        </w:rPr>
        <w:t>&lt;part&gt;</w:t>
      </w:r>
      <w:r>
        <w:rPr>
          <w:color w:val="000000"/>
          <w:szCs w:val="24"/>
          <w:lang w:eastAsia="nl-NL"/>
        </w:rPr>
        <w:t xml:space="preserve"> bevat. Het verplichte </w:t>
      </w:r>
      <w:r>
        <w:rPr>
          <w:rFonts w:ascii="Courier New" w:hAnsi="Courier New"/>
          <w:color w:val="000000"/>
          <w:szCs w:val="24"/>
          <w:lang w:eastAsia="nl-NL"/>
        </w:rPr>
        <w:t>use</w:t>
      </w:r>
      <w:r>
        <w:rPr>
          <w:color w:val="000000"/>
          <w:szCs w:val="24"/>
          <w:lang w:eastAsia="nl-NL"/>
        </w:rPr>
        <w:t xml:space="preserve"> attribute in </w:t>
      </w:r>
      <w:r>
        <w:rPr>
          <w:rFonts w:ascii="Courier New" w:hAnsi="Courier New"/>
          <w:color w:val="000000"/>
          <w:szCs w:val="24"/>
          <w:lang w:eastAsia="nl-NL"/>
        </w:rPr>
        <w:t>&lt;SOAP:body&gt;</w:t>
      </w:r>
      <w:r>
        <w:rPr>
          <w:color w:val="000000"/>
          <w:szCs w:val="24"/>
          <w:lang w:eastAsia="nl-NL"/>
        </w:rPr>
        <w:t xml:space="preserve"> geeft met de waarde </w:t>
      </w:r>
      <w:r>
        <w:rPr>
          <w:rFonts w:ascii="Courier New" w:hAnsi="Courier New"/>
          <w:color w:val="000000"/>
          <w:szCs w:val="24"/>
          <w:lang w:eastAsia="nl-NL"/>
        </w:rPr>
        <w:t>literal</w:t>
      </w:r>
      <w:r>
        <w:rPr>
          <w:color w:val="000000"/>
          <w:szCs w:val="24"/>
          <w:lang w:eastAsia="nl-NL"/>
        </w:rPr>
        <w:t xml:space="preserve"> samen met het ontbreken van het </w:t>
      </w:r>
      <w:r>
        <w:rPr>
          <w:rFonts w:ascii="Courier New" w:hAnsi="Courier New"/>
          <w:color w:val="000000"/>
          <w:szCs w:val="24"/>
          <w:lang w:eastAsia="nl-NL"/>
        </w:rPr>
        <w:t>encodingStyle</w:t>
      </w:r>
      <w:r>
        <w:rPr>
          <w:color w:val="000000"/>
          <w:szCs w:val="24"/>
          <w:lang w:eastAsia="nl-NL"/>
        </w:rPr>
        <w:t xml:space="preserve"> attribute aan dat er geen additionele encoding-regels zijn.</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De inhoud van </w:t>
      </w:r>
      <w:r>
        <w:rPr>
          <w:rFonts w:ascii="Courier New" w:hAnsi="Courier New"/>
          <w:color w:val="000000"/>
          <w:szCs w:val="24"/>
          <w:lang w:eastAsia="nl-NL"/>
        </w:rPr>
        <w:t>&lt;fault&gt;</w:t>
      </w:r>
      <w:r>
        <w:rPr>
          <w:color w:val="000000"/>
          <w:szCs w:val="24"/>
          <w:lang w:eastAsia="nl-NL"/>
        </w:rPr>
        <w:t xml:space="preserve"> elementen binnen een </w:t>
      </w:r>
      <w:r>
        <w:rPr>
          <w:rFonts w:ascii="Courier New" w:hAnsi="Courier New"/>
          <w:color w:val="000000"/>
          <w:szCs w:val="24"/>
          <w:lang w:eastAsia="nl-NL"/>
        </w:rPr>
        <w:t>&lt;operation&gt;</w:t>
      </w:r>
      <w:r>
        <w:rPr>
          <w:color w:val="000000"/>
          <w:szCs w:val="24"/>
          <w:lang w:eastAsia="nl-NL"/>
        </w:rPr>
        <w:t xml:space="preserve"> specificeert hoe het </w:t>
      </w:r>
      <w:r>
        <w:rPr>
          <w:rFonts w:ascii="Courier New" w:hAnsi="Courier New"/>
          <w:color w:val="000000"/>
          <w:szCs w:val="24"/>
          <w:lang w:eastAsia="nl-NL"/>
        </w:rPr>
        <w:t>&lt;SOAP:detail&gt;</w:t>
      </w:r>
      <w:r>
        <w:rPr>
          <w:color w:val="000000"/>
          <w:szCs w:val="24"/>
          <w:lang w:eastAsia="nl-NL"/>
        </w:rPr>
        <w:t xml:space="preserve"> element binnen het </w:t>
      </w:r>
      <w:r>
        <w:rPr>
          <w:rFonts w:ascii="Courier New" w:hAnsi="Courier New"/>
          <w:color w:val="000000"/>
          <w:szCs w:val="24"/>
          <w:lang w:eastAsia="nl-NL"/>
        </w:rPr>
        <w:t>&lt;SOAP:fault&gt;</w:t>
      </w:r>
      <w:r>
        <w:rPr>
          <w:color w:val="000000"/>
          <w:szCs w:val="24"/>
          <w:lang w:eastAsia="nl-NL"/>
        </w:rPr>
        <w:t xml:space="preserve"> element moet worden gevuld in geval van een fout. Binnen </w:t>
      </w:r>
      <w:r>
        <w:rPr>
          <w:rFonts w:ascii="Courier New" w:hAnsi="Courier New"/>
          <w:color w:val="000000"/>
          <w:szCs w:val="24"/>
          <w:lang w:eastAsia="nl-NL"/>
        </w:rPr>
        <w:t>&lt;operation&gt;</w:t>
      </w:r>
      <w:r>
        <w:rPr>
          <w:color w:val="000000"/>
          <w:szCs w:val="24"/>
          <w:lang w:eastAsia="nl-NL"/>
        </w:rPr>
        <w:t xml:space="preserve"> elementen in een </w:t>
      </w:r>
      <w:r>
        <w:rPr>
          <w:rFonts w:ascii="Courier New" w:hAnsi="Courier New"/>
          <w:color w:val="000000"/>
          <w:szCs w:val="24"/>
          <w:lang w:eastAsia="nl-NL"/>
        </w:rPr>
        <w:t>&lt;portType&gt;</w:t>
      </w:r>
      <w:r>
        <w:rPr>
          <w:color w:val="000000"/>
          <w:szCs w:val="24"/>
          <w:lang w:eastAsia="nl-NL"/>
        </w:rPr>
        <w:t xml:space="preserve"> voor StUF komt altijd slechts één </w:t>
      </w:r>
      <w:r>
        <w:rPr>
          <w:rFonts w:ascii="Courier New" w:hAnsi="Courier New"/>
          <w:color w:val="000000"/>
          <w:szCs w:val="24"/>
          <w:lang w:eastAsia="nl-NL"/>
        </w:rPr>
        <w:t>&lt;fault&gt;</w:t>
      </w:r>
      <w:r>
        <w:rPr>
          <w:color w:val="000000"/>
          <w:szCs w:val="24"/>
          <w:lang w:eastAsia="nl-NL"/>
        </w:rPr>
        <w:t xml:space="preserve"> element voor met </w:t>
      </w:r>
      <w:r>
        <w:rPr>
          <w:rFonts w:ascii="Courier New" w:hAnsi="Courier New"/>
          <w:color w:val="000000"/>
          <w:szCs w:val="24"/>
          <w:lang w:eastAsia="nl-NL"/>
        </w:rPr>
        <w:t>name=”fout”</w:t>
      </w:r>
      <w:r>
        <w:rPr>
          <w:color w:val="000000"/>
          <w:szCs w:val="24"/>
          <w:lang w:eastAsia="nl-NL"/>
        </w:rPr>
        <w:t xml:space="preserve">. Een </w:t>
      </w:r>
      <w:r>
        <w:rPr>
          <w:rFonts w:ascii="Courier New" w:hAnsi="Courier New"/>
          <w:color w:val="000000"/>
          <w:szCs w:val="24"/>
          <w:lang w:eastAsia="nl-NL"/>
        </w:rPr>
        <w:t>&lt;operation&gt;</w:t>
      </w:r>
      <w:r>
        <w:rPr>
          <w:color w:val="000000"/>
          <w:szCs w:val="24"/>
          <w:lang w:eastAsia="nl-NL"/>
        </w:rPr>
        <w:t xml:space="preserve"> element in een </w:t>
      </w:r>
      <w:r>
        <w:rPr>
          <w:rFonts w:ascii="Courier New" w:hAnsi="Courier New"/>
          <w:color w:val="000000"/>
          <w:szCs w:val="24"/>
          <w:lang w:eastAsia="nl-NL"/>
        </w:rPr>
        <w:t>&lt;binding&gt;</w:t>
      </w:r>
      <w:r>
        <w:rPr>
          <w:color w:val="000000"/>
          <w:szCs w:val="24"/>
          <w:lang w:eastAsia="nl-NL"/>
        </w:rPr>
        <w:t xml:space="preserve"> bevat daarom gegeven de specificatie in hoofdstuk 3 altijd precies één </w:t>
      </w:r>
      <w:r>
        <w:rPr>
          <w:rFonts w:ascii="Courier New" w:hAnsi="Courier New"/>
          <w:color w:val="000000"/>
          <w:szCs w:val="24"/>
          <w:lang w:eastAsia="nl-NL"/>
        </w:rPr>
        <w:t>&lt;fault&gt;</w:t>
      </w:r>
      <w:r>
        <w:rPr>
          <w:color w:val="000000"/>
          <w:szCs w:val="24"/>
          <w:lang w:eastAsia="nl-NL"/>
        </w:rPr>
        <w:t xml:space="preserve"> element met als inhoud</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rPr>
          <w:rFonts w:ascii="Courier New" w:hAnsi="Courier New"/>
          <w:sz w:val="18"/>
          <w:szCs w:val="18"/>
        </w:rPr>
      </w:pPr>
      <w:r>
        <w:rPr>
          <w:rFonts w:ascii="Courier New" w:hAnsi="Courier New"/>
          <w:sz w:val="18"/>
          <w:szCs w:val="18"/>
        </w:rPr>
        <w:t>&lt;fault name="fout"&gt;</w:t>
      </w:r>
    </w:p>
    <w:p>
      <w:pPr>
        <w:pStyle w:val="Normal"/>
        <w:rPr>
          <w:rFonts w:ascii="Courier New" w:hAnsi="Courier New"/>
          <w:sz w:val="18"/>
          <w:szCs w:val="18"/>
        </w:rPr>
      </w:pPr>
      <w:r>
        <w:rPr>
          <w:rFonts w:ascii="Courier New" w:hAnsi="Courier New"/>
          <w:sz w:val="18"/>
          <w:szCs w:val="18"/>
        </w:rPr>
        <w:tab/>
        <w:t>&lt;</w:t>
      </w:r>
      <w:r>
        <w:rPr>
          <w:rFonts w:ascii="Courier New" w:hAnsi="Courier New"/>
          <w:color w:val="000000"/>
          <w:sz w:val="18"/>
          <w:szCs w:val="18"/>
          <w:lang w:eastAsia="nl-NL"/>
        </w:rPr>
        <w:t>SOAP</w:t>
      </w:r>
      <w:r>
        <w:rPr>
          <w:rFonts w:ascii="Courier New" w:hAnsi="Courier New"/>
          <w:sz w:val="18"/>
          <w:szCs w:val="18"/>
        </w:rPr>
        <w:t>:fault name="fout" use="literal"/&gt;</w:t>
      </w:r>
    </w:p>
    <w:p>
      <w:pPr>
        <w:pStyle w:val="Normal"/>
        <w:rPr>
          <w:rFonts w:ascii="Courier New" w:hAnsi="Courier New"/>
          <w:sz w:val="18"/>
          <w:szCs w:val="18"/>
        </w:rPr>
      </w:pPr>
      <w:r>
        <w:rPr>
          <w:rFonts w:ascii="Courier New" w:hAnsi="Courier New"/>
          <w:sz w:val="18"/>
          <w:szCs w:val="18"/>
        </w:rPr>
        <w:t>&lt;/fault&gt;</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Een voorbeeld van een </w:t>
      </w:r>
      <w:r>
        <w:rPr>
          <w:rFonts w:ascii="Courier New" w:hAnsi="Courier New"/>
          <w:color w:val="000000"/>
          <w:szCs w:val="24"/>
          <w:lang w:eastAsia="nl-NL"/>
        </w:rPr>
        <w:t>&lt;operation&gt;</w:t>
      </w:r>
      <w:r>
        <w:rPr>
          <w:color w:val="000000"/>
          <w:szCs w:val="24"/>
          <w:lang w:eastAsia="nl-NL"/>
        </w:rPr>
        <w:t xml:space="preserve"> element voor de ontvangst van asynchrone kennisgeving voor een natuurlijk persoon staat hieronder:</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rPr>
          <w:rFonts w:ascii="Courier New" w:hAnsi="Courier New"/>
          <w:sz w:val="18"/>
          <w:szCs w:val="18"/>
        </w:rPr>
      </w:pPr>
      <w:r>
        <w:rPr>
          <w:rFonts w:ascii="Courier New" w:hAnsi="Courier New"/>
          <w:sz w:val="18"/>
          <w:szCs w:val="18"/>
        </w:rPr>
        <w:t>&lt;operation name="npsLk01"&gt;</w:t>
      </w:r>
    </w:p>
    <w:p>
      <w:pPr>
        <w:pStyle w:val="Normal"/>
        <w:rPr>
          <w:rFonts w:ascii="Courier New" w:hAnsi="Courier New"/>
          <w:sz w:val="18"/>
          <w:szCs w:val="18"/>
        </w:rPr>
      </w:pPr>
      <w:r>
        <w:rPr>
          <w:rFonts w:ascii="Courier New" w:hAnsi="Courier New"/>
          <w:sz w:val="18"/>
          <w:szCs w:val="18"/>
        </w:rPr>
        <w:tab/>
        <w:t>&lt;soap:operation soapAction="http://www.egem.nl/StUF/sector/bg/0310/npsLk01"/&gt;</w:t>
      </w:r>
    </w:p>
    <w:p>
      <w:pPr>
        <w:pStyle w:val="Normal"/>
        <w:rPr>
          <w:rFonts w:ascii="Courier New" w:hAnsi="Courier New"/>
          <w:sz w:val="18"/>
          <w:szCs w:val="18"/>
        </w:rPr>
      </w:pPr>
      <w:r>
        <w:rPr>
          <w:rFonts w:ascii="Courier New" w:hAnsi="Courier New"/>
          <w:sz w:val="18"/>
          <w:szCs w:val="18"/>
        </w:rPr>
        <w:tab/>
        <w:t>&lt;input&gt;</w:t>
      </w:r>
    </w:p>
    <w:p>
      <w:pPr>
        <w:pStyle w:val="Normal"/>
        <w:rPr>
          <w:rFonts w:ascii="Courier New" w:hAnsi="Courier New"/>
          <w:sz w:val="18"/>
          <w:szCs w:val="18"/>
        </w:rPr>
      </w:pPr>
      <w:r>
        <w:rPr>
          <w:rFonts w:ascii="Courier New" w:hAnsi="Courier New"/>
          <w:sz w:val="18"/>
          <w:szCs w:val="18"/>
        </w:rPr>
        <w:tab/>
        <w:tab/>
        <w:t>&lt;soap:body use="literal"/&gt;</w:t>
      </w:r>
    </w:p>
    <w:p>
      <w:pPr>
        <w:pStyle w:val="Normal"/>
        <w:rPr>
          <w:rFonts w:ascii="Courier New" w:hAnsi="Courier New"/>
          <w:sz w:val="18"/>
          <w:szCs w:val="18"/>
        </w:rPr>
      </w:pPr>
      <w:r>
        <w:rPr>
          <w:rFonts w:ascii="Courier New" w:hAnsi="Courier New"/>
          <w:sz w:val="18"/>
          <w:szCs w:val="18"/>
        </w:rPr>
        <w:tab/>
        <w:t>&lt;/input&gt;</w:t>
      </w:r>
    </w:p>
    <w:p>
      <w:pPr>
        <w:pStyle w:val="Normal"/>
        <w:rPr>
          <w:rFonts w:ascii="Courier New" w:hAnsi="Courier New"/>
          <w:sz w:val="18"/>
          <w:szCs w:val="18"/>
        </w:rPr>
      </w:pPr>
      <w:r>
        <w:rPr>
          <w:rFonts w:ascii="Courier New" w:hAnsi="Courier New"/>
          <w:sz w:val="18"/>
          <w:szCs w:val="18"/>
        </w:rPr>
        <w:tab/>
        <w:t>&lt;output&gt;</w:t>
      </w:r>
    </w:p>
    <w:p>
      <w:pPr>
        <w:pStyle w:val="Normal"/>
        <w:rPr>
          <w:rFonts w:ascii="Courier New" w:hAnsi="Courier New"/>
          <w:sz w:val="18"/>
          <w:szCs w:val="18"/>
        </w:rPr>
      </w:pPr>
      <w:r>
        <w:rPr>
          <w:rFonts w:ascii="Courier New" w:hAnsi="Courier New"/>
          <w:sz w:val="18"/>
          <w:szCs w:val="18"/>
        </w:rPr>
        <w:tab/>
        <w:tab/>
        <w:t>&lt;soap:body use="literal"/&gt;</w:t>
      </w:r>
    </w:p>
    <w:p>
      <w:pPr>
        <w:pStyle w:val="Normal"/>
        <w:rPr>
          <w:rFonts w:ascii="Courier New" w:hAnsi="Courier New"/>
          <w:sz w:val="18"/>
          <w:szCs w:val="18"/>
        </w:rPr>
      </w:pPr>
      <w:r>
        <w:rPr>
          <w:rFonts w:ascii="Courier New" w:hAnsi="Courier New"/>
          <w:sz w:val="18"/>
          <w:szCs w:val="18"/>
        </w:rPr>
        <w:tab/>
        <w:t>&lt;/output&gt;</w:t>
      </w:r>
    </w:p>
    <w:p>
      <w:pPr>
        <w:pStyle w:val="Normal"/>
        <w:rPr>
          <w:rFonts w:ascii="Courier New" w:hAnsi="Courier New"/>
          <w:sz w:val="18"/>
          <w:szCs w:val="18"/>
        </w:rPr>
      </w:pPr>
      <w:r>
        <w:rPr>
          <w:rFonts w:ascii="Courier New" w:hAnsi="Courier New"/>
          <w:sz w:val="18"/>
          <w:szCs w:val="18"/>
        </w:rPr>
        <w:tab/>
        <w:t>&lt;fault name="fout"&gt;</w:t>
      </w:r>
    </w:p>
    <w:p>
      <w:pPr>
        <w:pStyle w:val="Normal"/>
        <w:rPr>
          <w:rFonts w:ascii="Courier New" w:hAnsi="Courier New"/>
          <w:sz w:val="18"/>
          <w:szCs w:val="18"/>
        </w:rPr>
      </w:pPr>
      <w:r>
        <w:rPr>
          <w:rFonts w:ascii="Courier New" w:hAnsi="Courier New"/>
          <w:sz w:val="18"/>
          <w:szCs w:val="18"/>
        </w:rPr>
        <w:tab/>
        <w:tab/>
        <w:t>&lt;soap:fault name="fout" use="literal"/&gt;</w:t>
      </w:r>
    </w:p>
    <w:p>
      <w:pPr>
        <w:pStyle w:val="Normal"/>
        <w:rPr>
          <w:rFonts w:ascii="Courier New" w:hAnsi="Courier New"/>
          <w:sz w:val="18"/>
          <w:szCs w:val="18"/>
        </w:rPr>
      </w:pPr>
      <w:r>
        <w:rPr>
          <w:rFonts w:ascii="Courier New" w:hAnsi="Courier New"/>
          <w:sz w:val="18"/>
          <w:szCs w:val="18"/>
        </w:rPr>
        <w:tab/>
        <w:t>&lt;/fault&gt;</w:t>
      </w:r>
    </w:p>
    <w:p>
      <w:pPr>
        <w:pStyle w:val="Normal"/>
        <w:rPr>
          <w:rFonts w:ascii="Courier New" w:hAnsi="Courier New"/>
          <w:sz w:val="18"/>
          <w:szCs w:val="18"/>
        </w:rPr>
      </w:pPr>
      <w:r>
        <w:rPr>
          <w:rFonts w:ascii="Courier New" w:hAnsi="Courier New"/>
          <w:sz w:val="18"/>
          <w:szCs w:val="18"/>
        </w:rPr>
        <w:t>&lt;/operation&gt;</w:t>
      </w:r>
    </w:p>
    <w:p>
      <w:pPr>
        <w:pStyle w:val="Normal"/>
        <w:widowControl/>
        <w:tabs>
          <w:tab w:val="left" w:pos="-720" w:leader="none"/>
        </w:tabs>
        <w:autoSpaceDE w:val="false"/>
        <w:rPr>
          <w:color w:val="000000"/>
          <w:szCs w:val="24"/>
          <w:lang w:eastAsia="nl-NL"/>
        </w:rPr>
      </w:pPr>
      <w:r>
        <w:rPr>
          <w:color w:val="000000"/>
          <w:szCs w:val="24"/>
          <w:lang w:eastAsia="nl-NL"/>
        </w:rPr>
      </w:r>
    </w:p>
    <w:p>
      <w:pPr>
        <w:pStyle w:val="Normal"/>
        <w:widowControl/>
        <w:tabs>
          <w:tab w:val="left" w:pos="-720" w:leader="none"/>
        </w:tabs>
        <w:autoSpaceDE w:val="false"/>
        <w:rPr/>
      </w:pPr>
      <w:r>
        <w:rPr>
          <w:color w:val="000000"/>
          <w:szCs w:val="24"/>
          <w:lang w:eastAsia="nl-NL"/>
        </w:rPr>
        <w:t xml:space="preserve">Het enige dat hierin varieert is de waarde van het </w:t>
      </w:r>
      <w:r>
        <w:rPr>
          <w:rFonts w:ascii="Courier New" w:hAnsi="Courier New"/>
          <w:color w:val="000000"/>
          <w:szCs w:val="24"/>
          <w:lang w:eastAsia="nl-NL"/>
        </w:rPr>
        <w:t>name</w:t>
      </w:r>
      <w:r>
        <w:rPr>
          <w:color w:val="000000"/>
          <w:szCs w:val="24"/>
          <w:lang w:eastAsia="nl-NL"/>
        </w:rPr>
        <w:t xml:space="preserve"> attribute voor de </w:t>
      </w:r>
      <w:r>
        <w:rPr>
          <w:rFonts w:ascii="Courier New" w:hAnsi="Courier New"/>
          <w:color w:val="000000"/>
          <w:szCs w:val="24"/>
          <w:lang w:eastAsia="nl-NL"/>
        </w:rPr>
        <w:t>&lt;operation&gt;</w:t>
      </w:r>
      <w:r>
        <w:rPr>
          <w:color w:val="000000"/>
          <w:szCs w:val="24"/>
          <w:lang w:eastAsia="nl-NL"/>
        </w:rPr>
        <w:t xml:space="preserve"> en de waarde van het </w:t>
      </w:r>
      <w:r>
        <w:rPr>
          <w:rFonts w:ascii="Courier New" w:hAnsi="Courier New"/>
          <w:color w:val="000000"/>
          <w:szCs w:val="24"/>
          <w:lang w:eastAsia="nl-NL"/>
        </w:rPr>
        <w:t>soapAction</w:t>
      </w:r>
      <w:r>
        <w:rPr>
          <w:color w:val="000000"/>
          <w:szCs w:val="24"/>
          <w:lang w:eastAsia="nl-NL"/>
        </w:rPr>
        <w:t xml:space="preserve"> attribute</w:t>
      </w:r>
      <w:r>
        <w:rPr>
          <w:color w:val="000000"/>
          <w:szCs w:val="24"/>
          <w:lang w:eastAsia="nl-NL"/>
        </w:rPr>
        <w:t>.</w:t>
      </w:r>
    </w:p>
    <w:p>
      <w:pPr>
        <w:pStyle w:val="Kop2"/>
        <w:numPr>
          <w:ilvl w:val="1"/>
          <w:numId w:val="1"/>
        </w:numPr>
        <w:tabs>
          <w:tab w:val="left" w:pos="0" w:leader="none"/>
        </w:tabs>
        <w:ind w:left="0" w:right="0" w:hanging="0"/>
        <w:rPr/>
      </w:pPr>
      <w:r>
        <w:rPr/>
        <w:t xml:space="preserve">Het gebruik van het </w:t>
      </w:r>
      <w:r>
        <w:rPr>
          <w:rFonts w:ascii="Courier New" w:hAnsi="Courier New"/>
        </w:rPr>
        <w:t>&lt;service&gt;</w:t>
      </w:r>
      <w:r>
        <w:rPr/>
        <w:t xml:space="preserve"> element</w:t>
      </w:r>
    </w:p>
    <w:p>
      <w:pPr>
        <w:pStyle w:val="Normal"/>
        <w:rPr/>
      </w:pPr>
      <w:r>
        <w:rPr>
          <w:color w:val="000000"/>
          <w:szCs w:val="24"/>
          <w:lang w:eastAsia="nl-NL"/>
        </w:rPr>
        <w:t xml:space="preserve">Binnen het </w:t>
      </w:r>
      <w:r>
        <w:rPr>
          <w:rFonts w:ascii="Courier New" w:hAnsi="Courier New"/>
          <w:color w:val="000000"/>
          <w:szCs w:val="24"/>
          <w:lang w:eastAsia="nl-NL"/>
        </w:rPr>
        <w:t>&lt;service&gt;</w:t>
      </w:r>
      <w:r>
        <w:rPr>
          <w:color w:val="000000"/>
          <w:szCs w:val="24"/>
          <w:lang w:eastAsia="nl-NL"/>
        </w:rPr>
        <w:t xml:space="preserve"> element kunnen in de vorm van </w:t>
      </w:r>
      <w:r>
        <w:rPr>
          <w:rFonts w:ascii="Courier New" w:hAnsi="Courier New"/>
          <w:color w:val="000000"/>
          <w:szCs w:val="24"/>
          <w:lang w:eastAsia="nl-NL"/>
        </w:rPr>
        <w:t>&lt;port&gt;</w:t>
      </w:r>
      <w:r>
        <w:rPr>
          <w:color w:val="000000"/>
          <w:szCs w:val="24"/>
          <w:lang w:eastAsia="nl-NL"/>
        </w:rPr>
        <w:t xml:space="preserve"> elementen één of meer gerelateerde 'communication endpoints' voor een </w:t>
      </w:r>
      <w:r>
        <w:rPr>
          <w:rFonts w:ascii="Courier New" w:hAnsi="Courier New"/>
          <w:color w:val="000000"/>
          <w:szCs w:val="24"/>
          <w:lang w:eastAsia="nl-NL"/>
        </w:rPr>
        <w:t>&lt;binding&gt;</w:t>
      </w:r>
      <w:r>
        <w:rPr>
          <w:color w:val="000000"/>
          <w:szCs w:val="24"/>
          <w:lang w:eastAsia="nl-NL"/>
        </w:rPr>
        <w:t xml:space="preserve"> worden gedefinieerd. Omdat StUF voorschrijft, dat een wsdl slechts één </w:t>
      </w:r>
      <w:r>
        <w:rPr>
          <w:rFonts w:ascii="Courier New" w:hAnsi="Courier New"/>
          <w:color w:val="000000"/>
          <w:szCs w:val="24"/>
          <w:lang w:eastAsia="nl-NL"/>
        </w:rPr>
        <w:t>&lt;portType&gt;</w:t>
      </w:r>
      <w:r>
        <w:rPr>
          <w:color w:val="000000"/>
          <w:szCs w:val="24"/>
          <w:lang w:eastAsia="nl-NL"/>
        </w:rPr>
        <w:t xml:space="preserve"> en één </w:t>
      </w:r>
      <w:r>
        <w:rPr>
          <w:rFonts w:ascii="Courier New" w:hAnsi="Courier New"/>
          <w:color w:val="000000"/>
          <w:szCs w:val="24"/>
          <w:lang w:eastAsia="nl-NL"/>
        </w:rPr>
        <w:t>&lt;binding&gt;</w:t>
      </w:r>
      <w:r>
        <w:rPr>
          <w:color w:val="000000"/>
          <w:szCs w:val="24"/>
          <w:lang w:eastAsia="nl-NL"/>
        </w:rPr>
        <w:t xml:space="preserve"> element mag bevatten, zal een </w:t>
      </w:r>
      <w:r>
        <w:rPr>
          <w:rFonts w:ascii="Courier New" w:hAnsi="Courier New"/>
          <w:color w:val="000000"/>
          <w:szCs w:val="24"/>
          <w:lang w:eastAsia="nl-NL"/>
        </w:rPr>
        <w:t>&lt;service&gt;</w:t>
      </w:r>
      <w:r>
        <w:rPr>
          <w:color w:val="000000"/>
          <w:szCs w:val="24"/>
          <w:lang w:eastAsia="nl-NL"/>
        </w:rPr>
        <w:t xml:space="preserve"> element altijd slechts één </w:t>
      </w:r>
      <w:r>
        <w:rPr>
          <w:rFonts w:ascii="Courier New" w:hAnsi="Courier New"/>
          <w:color w:val="000000"/>
          <w:szCs w:val="24"/>
          <w:lang w:eastAsia="nl-NL"/>
        </w:rPr>
        <w:t>&lt;port&gt;</w:t>
      </w:r>
      <w:r>
        <w:rPr>
          <w:color w:val="000000"/>
          <w:szCs w:val="24"/>
          <w:lang w:eastAsia="nl-NL"/>
        </w:rPr>
        <w:t xml:space="preserve"> element bevatten.</w:t>
      </w:r>
    </w:p>
    <w:p>
      <w:pPr>
        <w:pStyle w:val="Normal"/>
        <w:rPr>
          <w:color w:val="000000"/>
          <w:szCs w:val="24"/>
          <w:lang w:eastAsia="nl-NL"/>
        </w:rPr>
      </w:pPr>
      <w:r>
        <w:rPr>
          <w:color w:val="000000"/>
          <w:szCs w:val="24"/>
          <w:lang w:eastAsia="nl-NL"/>
        </w:rPr>
      </w:r>
    </w:p>
    <w:p>
      <w:pPr>
        <w:pStyle w:val="Normal"/>
        <w:rPr/>
      </w:pPr>
      <w:r>
        <w:rPr>
          <w:color w:val="000000"/>
          <w:szCs w:val="24"/>
          <w:lang w:eastAsia="nl-NL"/>
        </w:rPr>
        <w:t xml:space="preserve">Het attribute </w:t>
      </w:r>
      <w:r>
        <w:rPr>
          <w:rFonts w:ascii="Courier New" w:hAnsi="Courier New"/>
          <w:color w:val="000000"/>
          <w:szCs w:val="24"/>
          <w:lang w:eastAsia="nl-NL"/>
        </w:rPr>
        <w:t>name</w:t>
      </w:r>
      <w:r>
        <w:rPr>
          <w:color w:val="000000"/>
          <w:szCs w:val="24"/>
          <w:lang w:eastAsia="nl-NL"/>
        </w:rPr>
        <w:t xml:space="preserve"> op het </w:t>
      </w:r>
      <w:r>
        <w:rPr>
          <w:rFonts w:ascii="Courier New" w:hAnsi="Courier New"/>
          <w:color w:val="000000"/>
          <w:szCs w:val="24"/>
          <w:lang w:eastAsia="nl-NL"/>
        </w:rPr>
        <w:t>&lt;service&gt;</w:t>
      </w:r>
      <w:r>
        <w:rPr>
          <w:color w:val="000000"/>
          <w:szCs w:val="24"/>
          <w:lang w:eastAsia="nl-NL"/>
        </w:rPr>
        <w:t xml:space="preserve"> element en het attribute </w:t>
      </w:r>
      <w:r>
        <w:rPr>
          <w:rFonts w:ascii="Courier New" w:hAnsi="Courier New"/>
          <w:color w:val="000000"/>
          <w:szCs w:val="24"/>
          <w:lang w:eastAsia="nl-NL"/>
        </w:rPr>
        <w:t>name</w:t>
      </w:r>
      <w:r>
        <w:rPr>
          <w:color w:val="000000"/>
          <w:szCs w:val="24"/>
          <w:lang w:eastAsia="nl-NL"/>
        </w:rPr>
        <w:t xml:space="preserve"> op het </w:t>
      </w:r>
      <w:r>
        <w:rPr>
          <w:rFonts w:ascii="Courier New" w:hAnsi="Courier New"/>
          <w:color w:val="000000"/>
          <w:szCs w:val="24"/>
          <w:lang w:eastAsia="nl-NL"/>
        </w:rPr>
        <w:t>&lt;port&gt;</w:t>
      </w:r>
      <w:r>
        <w:rPr>
          <w:color w:val="000000"/>
          <w:szCs w:val="24"/>
          <w:lang w:eastAsia="nl-NL"/>
        </w:rPr>
        <w:t xml:space="preserve"> element krijgen dezelfde waarde als het </w:t>
      </w:r>
      <w:r>
        <w:rPr>
          <w:rFonts w:ascii="Courier New" w:hAnsi="Courier New"/>
          <w:color w:val="000000"/>
          <w:szCs w:val="24"/>
          <w:lang w:eastAsia="nl-NL"/>
        </w:rPr>
        <w:t>name</w:t>
      </w:r>
      <w:r>
        <w:rPr>
          <w:color w:val="000000"/>
          <w:szCs w:val="24"/>
          <w:lang w:eastAsia="nl-NL"/>
        </w:rPr>
        <w:t xml:space="preserve"> attribute van het </w:t>
      </w:r>
      <w:r>
        <w:rPr>
          <w:rFonts w:ascii="Courier New" w:hAnsi="Courier New"/>
          <w:color w:val="000000"/>
          <w:szCs w:val="24"/>
          <w:lang w:eastAsia="nl-NL"/>
        </w:rPr>
        <w:t>&lt;portType&gt;</w:t>
      </w:r>
      <w:r>
        <w:rPr>
          <w:color w:val="000000"/>
          <w:szCs w:val="24"/>
          <w:lang w:eastAsia="nl-NL"/>
        </w:rPr>
        <w:t xml:space="preserve">. Het atttibute </w:t>
      </w:r>
      <w:r>
        <w:rPr>
          <w:rFonts w:ascii="Courier New" w:hAnsi="Courier New"/>
          <w:color w:val="000000"/>
          <w:szCs w:val="24"/>
          <w:lang w:eastAsia="nl-NL"/>
        </w:rPr>
        <w:t>binding</w:t>
      </w:r>
      <w:r>
        <w:rPr>
          <w:color w:val="000000"/>
          <w:szCs w:val="24"/>
          <w:lang w:eastAsia="nl-NL"/>
        </w:rPr>
        <w:t xml:space="preserve"> op het </w:t>
      </w:r>
      <w:r>
        <w:rPr>
          <w:rFonts w:ascii="Courier New" w:hAnsi="Courier New"/>
          <w:color w:val="000000"/>
          <w:szCs w:val="24"/>
          <w:lang w:eastAsia="nl-NL"/>
        </w:rPr>
        <w:t>&lt;port&gt;</w:t>
      </w:r>
      <w:r>
        <w:rPr>
          <w:color w:val="000000"/>
          <w:szCs w:val="24"/>
          <w:lang w:eastAsia="nl-NL"/>
        </w:rPr>
        <w:t xml:space="preserve"> element krijgt als waarde de namespace qualifier voor de target namespace van de wsdl gevolgd door de waarde van het </w:t>
      </w:r>
      <w:r>
        <w:rPr>
          <w:rFonts w:ascii="Courier New" w:hAnsi="Courier New"/>
          <w:color w:val="000000"/>
          <w:szCs w:val="24"/>
          <w:lang w:eastAsia="nl-NL"/>
        </w:rPr>
        <w:t>name</w:t>
      </w:r>
      <w:r>
        <w:rPr>
          <w:color w:val="000000"/>
          <w:szCs w:val="24"/>
          <w:lang w:eastAsia="nl-NL"/>
        </w:rPr>
        <w:t xml:space="preserve"> attribute van het </w:t>
      </w:r>
      <w:r>
        <w:rPr>
          <w:rFonts w:ascii="Courier New" w:hAnsi="Courier New"/>
          <w:color w:val="000000"/>
          <w:szCs w:val="24"/>
          <w:lang w:eastAsia="nl-NL"/>
        </w:rPr>
        <w:t>&lt;binding&gt;</w:t>
      </w:r>
      <w:r>
        <w:rPr>
          <w:color w:val="000000"/>
          <w:szCs w:val="24"/>
          <w:lang w:eastAsia="nl-NL"/>
        </w:rPr>
        <w:t xml:space="preserve"> element. In het element </w:t>
      </w:r>
      <w:r>
        <w:rPr>
          <w:rFonts w:ascii="Courier New" w:hAnsi="Courier New"/>
          <w:color w:val="000000"/>
          <w:szCs w:val="24"/>
          <w:lang w:eastAsia="nl-NL"/>
        </w:rPr>
        <w:t>&lt;soap:address&gt;</w:t>
      </w:r>
      <w:r>
        <w:rPr>
          <w:color w:val="000000"/>
          <w:szCs w:val="24"/>
          <w:lang w:eastAsia="nl-NL"/>
        </w:rPr>
        <w:t xml:space="preserve"> specificeert het attribute </w:t>
      </w:r>
      <w:r>
        <w:rPr>
          <w:rFonts w:ascii="Courier New" w:hAnsi="Courier New"/>
          <w:color w:val="000000"/>
          <w:szCs w:val="24"/>
          <w:lang w:eastAsia="nl-NL"/>
        </w:rPr>
        <w:t>location</w:t>
      </w:r>
      <w:r>
        <w:rPr>
          <w:color w:val="000000"/>
          <w:szCs w:val="24"/>
          <w:lang w:eastAsia="nl-NL"/>
        </w:rPr>
        <w:t xml:space="preserve"> waar de webservice te vinden is. De waarde van het </w:t>
      </w:r>
      <w:r>
        <w:rPr>
          <w:rFonts w:ascii="Courier New" w:hAnsi="Courier New"/>
          <w:color w:val="000000"/>
          <w:szCs w:val="24"/>
          <w:lang w:eastAsia="nl-NL"/>
        </w:rPr>
        <w:t>location</w:t>
      </w:r>
      <w:r>
        <w:rPr>
          <w:color w:val="000000"/>
          <w:szCs w:val="24"/>
          <w:lang w:eastAsia="nl-NL"/>
        </w:rPr>
        <w:t xml:space="preserve"> attribute dient te eindigen met een '/' gevolgd door de waarde van het </w:t>
      </w:r>
      <w:r>
        <w:rPr>
          <w:rFonts w:ascii="Courier New" w:hAnsi="Courier New"/>
          <w:color w:val="000000"/>
          <w:szCs w:val="24"/>
          <w:lang w:eastAsia="nl-NL"/>
        </w:rPr>
        <w:t>name</w:t>
      </w:r>
      <w:r>
        <w:rPr>
          <w:color w:val="000000"/>
          <w:szCs w:val="24"/>
          <w:lang w:eastAsia="nl-NL"/>
        </w:rPr>
        <w:t xml:space="preserve"> attribute van het </w:t>
      </w:r>
      <w:r>
        <w:rPr>
          <w:rFonts w:ascii="Courier New" w:hAnsi="Courier New"/>
          <w:color w:val="000000"/>
          <w:szCs w:val="24"/>
          <w:lang w:eastAsia="nl-NL"/>
        </w:rPr>
        <w:t>&lt;portType&gt;</w:t>
      </w:r>
      <w:r>
        <w:rPr>
          <w:color w:val="000000"/>
          <w:szCs w:val="24"/>
          <w:lang w:eastAsia="nl-NL"/>
        </w:rPr>
        <w:t xml:space="preserve">, </w:t>
      </w:r>
      <w:r>
        <w:rPr>
          <w:rFonts w:ascii="Courier New" w:hAnsi="Courier New"/>
          <w:color w:val="000000"/>
          <w:szCs w:val="24"/>
          <w:lang w:eastAsia="nl-NL"/>
        </w:rPr>
        <w:t>&lt;service&gt;</w:t>
      </w:r>
      <w:r>
        <w:rPr>
          <w:color w:val="000000"/>
          <w:szCs w:val="24"/>
          <w:lang w:eastAsia="nl-NL"/>
        </w:rPr>
        <w:t xml:space="preserve"> en </w:t>
      </w:r>
      <w:r>
        <w:rPr>
          <w:rFonts w:ascii="Courier New" w:hAnsi="Courier New"/>
          <w:color w:val="000000"/>
          <w:szCs w:val="24"/>
          <w:lang w:eastAsia="nl-NL"/>
        </w:rPr>
        <w:t>&lt;port&gt;</w:t>
      </w:r>
      <w:r>
        <w:rPr>
          <w:color w:val="000000"/>
          <w:szCs w:val="24"/>
          <w:lang w:eastAsia="nl-NL"/>
        </w:rPr>
        <w:t xml:space="preserve"> element. Hiervoor dient een URI te staan die in alle door StUF voorgeschreven portType-wsdl's voor één sectormodel identiek is. Verschillende sectormodellen mogen deze URI delen.</w:t>
      </w:r>
    </w:p>
    <w:p>
      <w:pPr>
        <w:pStyle w:val="Normal"/>
        <w:rPr>
          <w:color w:val="000000"/>
          <w:szCs w:val="24"/>
          <w:lang w:eastAsia="nl-NL"/>
        </w:rPr>
      </w:pPr>
      <w:r>
        <w:rPr>
          <w:color w:val="000000"/>
          <w:szCs w:val="24"/>
          <w:lang w:eastAsia="nl-NL"/>
        </w:rPr>
      </w:r>
    </w:p>
    <w:p>
      <w:pPr>
        <w:pStyle w:val="Normal"/>
        <w:rPr>
          <w:color w:val="000000"/>
          <w:szCs w:val="24"/>
          <w:lang w:eastAsia="nl-NL"/>
        </w:rPr>
      </w:pPr>
      <w:r>
        <w:rPr>
          <w:color w:val="000000"/>
          <w:szCs w:val="24"/>
          <w:lang w:eastAsia="nl-NL"/>
        </w:rPr>
        <w:t>Een voorbeeld van het</w:t>
      </w:r>
      <w:r>
        <w:rPr>
          <w:rFonts w:ascii="Courier New" w:hAnsi="Courier New"/>
          <w:color w:val="000000"/>
          <w:szCs w:val="24"/>
          <w:lang w:eastAsia="nl-NL"/>
        </w:rPr>
        <w:t xml:space="preserve"> &lt;service&gt;</w:t>
      </w:r>
      <w:r>
        <w:rPr>
          <w:color w:val="000000"/>
          <w:szCs w:val="24"/>
          <w:lang w:eastAsia="nl-NL"/>
        </w:rPr>
        <w:t xml:space="preserve"> element voor het portType OntvangAsynchroon staat hieronder.</w:t>
      </w:r>
    </w:p>
    <w:p>
      <w:pPr>
        <w:pStyle w:val="Normal"/>
        <w:rPr>
          <w:color w:val="000000"/>
          <w:szCs w:val="24"/>
          <w:lang w:eastAsia="nl-NL"/>
        </w:rPr>
      </w:pPr>
      <w:r>
        <w:rPr>
          <w:color w:val="000000"/>
          <w:szCs w:val="24"/>
          <w:lang w:eastAsia="nl-NL"/>
        </w:rPr>
      </w:r>
    </w:p>
    <w:p>
      <w:pPr>
        <w:pStyle w:val="Normal"/>
        <w:rPr>
          <w:rFonts w:ascii="Courier New" w:hAnsi="Courier New"/>
          <w:sz w:val="18"/>
          <w:szCs w:val="18"/>
        </w:rPr>
      </w:pPr>
      <w:r>
        <w:rPr>
          <w:rFonts w:ascii="Courier New" w:hAnsi="Courier New"/>
          <w:sz w:val="18"/>
          <w:szCs w:val="18"/>
        </w:rPr>
        <w:t>&lt;service name="</w:t>
      </w:r>
      <w:r>
        <w:rPr>
          <w:rFonts w:ascii="Courier New" w:hAnsi="Courier New"/>
          <w:sz w:val="18"/>
          <w:szCs w:val="18"/>
        </w:rPr>
        <w:t>BeantwoordVraag</w:t>
      </w:r>
      <w:r>
        <w:rPr>
          <w:rFonts w:ascii="Courier New" w:hAnsi="Courier New"/>
          <w:sz w:val="18"/>
          <w:szCs w:val="18"/>
        </w:rPr>
        <w:t>"&gt;</w:t>
      </w:r>
    </w:p>
    <w:p>
      <w:pPr>
        <w:pStyle w:val="Normal"/>
        <w:rPr>
          <w:rFonts w:ascii="Courier New" w:hAnsi="Courier New"/>
          <w:sz w:val="18"/>
          <w:szCs w:val="18"/>
        </w:rPr>
      </w:pPr>
      <w:r>
        <w:rPr>
          <w:rFonts w:ascii="Courier New" w:hAnsi="Courier New"/>
          <w:sz w:val="18"/>
          <w:szCs w:val="18"/>
        </w:rPr>
        <w:tab/>
        <w:t>&lt;port name="BeantwoordVraag" binding="tns:SOAPBeantwoordVraag "&gt;</w:t>
      </w:r>
    </w:p>
    <w:p>
      <w:pPr>
        <w:pStyle w:val="Normal"/>
        <w:rPr>
          <w:rFonts w:ascii="Courier New" w:hAnsi="Courier New"/>
          <w:sz w:val="18"/>
          <w:szCs w:val="18"/>
        </w:rPr>
      </w:pPr>
      <w:r>
        <w:rPr>
          <w:rFonts w:ascii="Courier New" w:hAnsi="Courier New"/>
          <w:sz w:val="18"/>
          <w:szCs w:val="18"/>
        </w:rPr>
        <w:tab/>
        <w:tab/>
        <w:t>&lt;soap:address location="http://example.com/BeantwoordVraag"/&gt;</w:t>
      </w:r>
    </w:p>
    <w:p>
      <w:pPr>
        <w:pStyle w:val="Normal"/>
        <w:rPr>
          <w:rFonts w:ascii="Courier New" w:hAnsi="Courier New"/>
          <w:sz w:val="18"/>
          <w:szCs w:val="18"/>
        </w:rPr>
      </w:pPr>
      <w:r>
        <w:rPr>
          <w:rFonts w:ascii="Courier New" w:hAnsi="Courier New"/>
          <w:sz w:val="18"/>
          <w:szCs w:val="18"/>
        </w:rPr>
        <w:tab/>
        <w:t>&lt;/port&gt;</w:t>
      </w:r>
    </w:p>
    <w:p>
      <w:pPr>
        <w:pStyle w:val="Normal"/>
        <w:rPr>
          <w:rFonts w:ascii="Courier New" w:hAnsi="Courier New"/>
          <w:sz w:val="18"/>
          <w:szCs w:val="18"/>
        </w:rPr>
      </w:pPr>
      <w:r>
        <w:rPr>
          <w:rFonts w:ascii="Courier New" w:hAnsi="Courier New"/>
          <w:sz w:val="18"/>
          <w:szCs w:val="18"/>
        </w:rPr>
        <w:t>&lt;/service&gt;</w:t>
      </w:r>
    </w:p>
    <w:p>
      <w:pPr>
        <w:pStyle w:val="Kop2"/>
        <w:numPr>
          <w:ilvl w:val="1"/>
          <w:numId w:val="1"/>
        </w:numPr>
        <w:tabs>
          <w:tab w:val="left" w:pos="0" w:leader="none"/>
        </w:tabs>
        <w:ind w:left="0" w:right="0" w:hanging="0"/>
        <w:rPr/>
      </w:pPr>
      <w:r>
        <w:rPr/>
        <w:t>Voorschriften voor wsdl-bestanden</w:t>
      </w:r>
    </w:p>
    <w:p>
      <w:pPr>
        <w:pStyle w:val="Normal"/>
        <w:rPr/>
      </w:pPr>
      <w:r>
        <w:rPr>
          <w:color w:val="000000"/>
          <w:szCs w:val="24"/>
          <w:lang w:eastAsia="nl-NL"/>
        </w:rPr>
        <w:t xml:space="preserve">Voor elk van de in paragraaf </w:t>
      </w:r>
      <w:r>
        <w:rPr>
          <w:color w:val="000000"/>
          <w:szCs w:val="24"/>
          <w:lang w:eastAsia="nl-NL"/>
        </w:rPr>
        <w:fldChar w:fldCharType="begin"/>
      </w:r>
      <w:r>
        <w:instrText> REF Ref_GebruikPortTypeElement \n \h </w:instrText>
      </w:r>
      <w:r>
        <w:fldChar w:fldCharType="separate"/>
      </w:r>
      <w:r>
        <w:t>4.2</w:t>
      </w:r>
      <w:r>
        <w:fldChar w:fldCharType="end"/>
      </w:r>
      <w:r>
        <w:rPr>
          <w:color w:val="000000"/>
          <w:szCs w:val="24"/>
          <w:lang w:eastAsia="nl-NL"/>
        </w:rPr>
        <w:t xml:space="preserve"> gedefinieerde </w:t>
      </w:r>
      <w:r>
        <w:rPr>
          <w:rFonts w:ascii="Courier New" w:hAnsi="Courier New"/>
          <w:color w:val="000000"/>
          <w:szCs w:val="24"/>
          <w:lang w:eastAsia="nl-NL"/>
        </w:rPr>
        <w:t>&lt;portType&gt;</w:t>
      </w:r>
      <w:r>
        <w:rPr>
          <w:color w:val="000000"/>
          <w:szCs w:val="24"/>
          <w:lang w:eastAsia="nl-NL"/>
        </w:rPr>
        <w:t xml:space="preserve"> elementen, dient een aparte wsdl gemaakt te worden. </w:t>
      </w:r>
      <w:r>
        <w:rPr>
          <w:color w:val="000000"/>
          <w:szCs w:val="24"/>
          <w:lang w:eastAsia="nl-NL"/>
        </w:rPr>
        <w:t xml:space="preserve">In deze wsdl-file worden ook opgenomen de </w:t>
      </w:r>
      <w:r>
        <w:rPr>
          <w:rFonts w:ascii="Courier New" w:hAnsi="Courier New"/>
          <w:color w:val="000000"/>
          <w:szCs w:val="24"/>
          <w:lang w:eastAsia="nl-NL"/>
        </w:rPr>
        <w:t>&lt;message&gt;</w:t>
      </w:r>
      <w:r>
        <w:rPr>
          <w:color w:val="000000"/>
          <w:szCs w:val="24"/>
          <w:lang w:eastAsia="nl-NL"/>
        </w:rPr>
        <w:t xml:space="preserve"> elementen met de definitie van de binnen het </w:t>
      </w:r>
      <w:r>
        <w:rPr>
          <w:rFonts w:ascii="Courier New" w:hAnsi="Courier New"/>
          <w:color w:val="000000"/>
          <w:szCs w:val="24"/>
          <w:lang w:eastAsia="nl-NL"/>
        </w:rPr>
        <w:t>&lt;portType&gt;</w:t>
      </w:r>
      <w:r>
        <w:rPr>
          <w:color w:val="000000"/>
          <w:szCs w:val="24"/>
          <w:lang w:eastAsia="nl-NL"/>
        </w:rPr>
        <w:t xml:space="preserve"> element gebruikte berichtelementen en het </w:t>
      </w:r>
      <w:r>
        <w:rPr>
          <w:rFonts w:ascii="Courier New" w:hAnsi="Courier New"/>
          <w:color w:val="000000"/>
          <w:szCs w:val="24"/>
          <w:lang w:eastAsia="nl-NL"/>
        </w:rPr>
        <w:t>&lt;binding&gt;</w:t>
      </w:r>
      <w:r>
        <w:rPr>
          <w:color w:val="000000"/>
          <w:szCs w:val="24"/>
          <w:lang w:eastAsia="nl-NL"/>
        </w:rPr>
        <w:t xml:space="preserve"> element. De berichtelementen worden niet opgenomen in de wsdl-file maar in een xsd binnen het sectormodel. Deze xsd wordt in de wsdl geïmporteerd conform WS-I BP1.1 voorschriften hiervoor.</w:t>
      </w:r>
    </w:p>
    <w:p>
      <w:pPr>
        <w:pStyle w:val="Normal"/>
        <w:rPr>
          <w:color w:val="000000"/>
          <w:szCs w:val="24"/>
          <w:lang w:eastAsia="nl-NL"/>
        </w:rPr>
      </w:pPr>
      <w:r>
        <w:rPr>
          <w:color w:val="000000"/>
          <w:szCs w:val="24"/>
          <w:lang w:eastAsia="nl-NL"/>
        </w:rPr>
      </w:r>
    </w:p>
    <w:p>
      <w:pPr>
        <w:pStyle w:val="Normal"/>
        <w:rPr/>
      </w:pPr>
      <w:r>
        <w:rPr>
          <w:color w:val="000000"/>
          <w:szCs w:val="24"/>
          <w:lang w:eastAsia="nl-NL"/>
        </w:rPr>
        <w:t xml:space="preserve">De naam van het wsdl-bestand dient te eindigen met de code voor het sectormodel inclusief viercijferig versienummer gevolgd door '.xxx.wsdl' met xxx de de naar kleine letters omgezette waarde van het </w:t>
      </w:r>
      <w:r>
        <w:rPr>
          <w:rFonts w:ascii="Courier New" w:hAnsi="Courier New"/>
          <w:color w:val="000000"/>
          <w:szCs w:val="24"/>
          <w:lang w:eastAsia="nl-NL"/>
        </w:rPr>
        <w:t>name</w:t>
      </w:r>
      <w:r>
        <w:rPr>
          <w:color w:val="000000"/>
          <w:szCs w:val="24"/>
          <w:lang w:eastAsia="nl-NL"/>
        </w:rPr>
        <w:t xml:space="preserve"> </w:t>
      </w:r>
      <w:r>
        <w:rPr>
          <w:color w:val="000000"/>
          <w:szCs w:val="24"/>
          <w:lang w:eastAsia="nl-NL"/>
        </w:rPr>
        <w:t>attribute</w:t>
      </w:r>
      <w:r>
        <w:rPr>
          <w:color w:val="000000"/>
          <w:szCs w:val="24"/>
          <w:lang w:eastAsia="nl-NL"/>
        </w:rPr>
        <w:t xml:space="preserve"> voor het </w:t>
      </w:r>
      <w:r>
        <w:rPr>
          <w:rFonts w:ascii="Courier New" w:hAnsi="Courier New"/>
          <w:color w:val="000000"/>
          <w:szCs w:val="24"/>
          <w:lang w:eastAsia="nl-NL"/>
        </w:rPr>
        <w:t>&lt;portType&gt;</w:t>
      </w:r>
      <w:r>
        <w:rPr>
          <w:color w:val="000000"/>
          <w:szCs w:val="24"/>
          <w:lang w:eastAsia="nl-NL"/>
        </w:rPr>
        <w:t>. Er staat eindigen, omdat verschillende systemen binnen een organisatie verschillende wsdl's kunnen gebruiken.</w:t>
      </w:r>
    </w:p>
    <w:p>
      <w:pPr>
        <w:pStyle w:val="Normal"/>
        <w:rPr/>
      </w:pPr>
      <w:r>
        <w:rPr>
          <w:color w:val="000000"/>
          <w:szCs w:val="24"/>
          <w:lang w:eastAsia="nl-NL"/>
        </w:rPr>
        <w:tab/>
        <w:t xml:space="preserve">Een en hetzelfde </w:t>
      </w:r>
      <w:r>
        <w:rPr>
          <w:rFonts w:ascii="Courier New" w:hAnsi="Courier New"/>
          <w:color w:val="000000"/>
          <w:szCs w:val="24"/>
          <w:lang w:eastAsia="nl-NL"/>
        </w:rPr>
        <w:t>&lt;portType&gt;</w:t>
      </w:r>
      <w:r>
        <w:rPr>
          <w:color w:val="000000"/>
          <w:szCs w:val="24"/>
          <w:lang w:eastAsia="nl-NL"/>
        </w:rPr>
        <w:t xml:space="preserve"> element kan worden gebruikt binnen verschillende servicedefinities. In dat geval is het handig om </w:t>
      </w:r>
      <w:r>
        <w:rPr>
          <w:rFonts w:ascii="Courier New" w:hAnsi="Courier New"/>
          <w:color w:val="000000"/>
          <w:szCs w:val="24"/>
          <w:lang w:eastAsia="nl-NL"/>
        </w:rPr>
        <w:t>&lt;message&gt;</w:t>
      </w:r>
      <w:r>
        <w:rPr>
          <w:color w:val="000000"/>
          <w:szCs w:val="24"/>
          <w:lang w:eastAsia="nl-NL"/>
        </w:rPr>
        <w:t xml:space="preserve">, </w:t>
      </w:r>
      <w:r>
        <w:rPr>
          <w:rFonts w:ascii="Courier New" w:hAnsi="Courier New"/>
          <w:color w:val="000000"/>
          <w:szCs w:val="24"/>
          <w:lang w:eastAsia="nl-NL"/>
        </w:rPr>
        <w:t>&lt;portType&gt;</w:t>
      </w:r>
      <w:r>
        <w:rPr>
          <w:color w:val="000000"/>
          <w:szCs w:val="24"/>
          <w:lang w:eastAsia="nl-NL"/>
        </w:rPr>
        <w:t xml:space="preserve"> en </w:t>
      </w:r>
      <w:r>
        <w:rPr>
          <w:rFonts w:ascii="Courier New" w:hAnsi="Courier New"/>
          <w:color w:val="000000"/>
          <w:szCs w:val="24"/>
          <w:lang w:eastAsia="nl-NL"/>
        </w:rPr>
        <w:t xml:space="preserve">&lt;binding&gt; </w:t>
      </w:r>
      <w:r>
        <w:rPr>
          <w:color w:val="000000"/>
          <w:szCs w:val="24"/>
          <w:lang w:eastAsia="nl-NL"/>
        </w:rPr>
        <w:t xml:space="preserve">in een afzonderlijke wsdl te definiëren en te importeren in de service-wsdl. </w:t>
      </w:r>
      <w:r>
        <w:rPr>
          <w:b w:val="false"/>
          <w:bCs w:val="false"/>
          <w:i w:val="false"/>
          <w:iCs w:val="false"/>
          <w:color w:val="000000"/>
          <w:szCs w:val="24"/>
          <w:u w:val="none"/>
          <w:lang w:eastAsia="nl-NL"/>
        </w:rPr>
        <w:t xml:space="preserve">In de praktijk is de behoefte aan importeren niet zo groot, omdat verschillende implementaties lang niet altijd dezelfde verzameling operaties ondersteunen. </w:t>
      </w:r>
      <w:r>
        <w:rPr>
          <w:color w:val="000000"/>
          <w:szCs w:val="24"/>
          <w:lang w:eastAsia="nl-NL"/>
        </w:rPr>
        <w:t xml:space="preserve">De naam van een wsdl met de abstracte servicedefinitie eindigt met sectormodelversie.xxx.abstract.wsdl. De wsdl voor het beantwoorden van synchrone vraagberichten uit het sectormodel bg0310 eindigt bijvoorbeeld op bg0310.beantwoordvraag.wsdl. De eventuele wsdl met de abstracte servicedefinitie (excl. het </w:t>
      </w:r>
      <w:r>
        <w:rPr>
          <w:rFonts w:ascii="Courier New" w:hAnsi="Courier New"/>
          <w:color w:val="000000"/>
          <w:szCs w:val="24"/>
          <w:lang w:eastAsia="nl-NL"/>
        </w:rPr>
        <w:t>&lt;service&gt;</w:t>
      </w:r>
      <w:r>
        <w:rPr>
          <w:color w:val="000000"/>
          <w:szCs w:val="24"/>
          <w:lang w:eastAsia="nl-NL"/>
        </w:rPr>
        <w:t xml:space="preserve"> element) eindigt dan op bg0310.beantwoordvraag.abstract.wsdl. In bestandsnamen worden uitsluitend kleine letters gebruikt, omdat sommige operating systemen werken met hoofd en kleine letter gevoelige bestandsnamen.</w:t>
      </w:r>
    </w:p>
    <w:p>
      <w:pPr>
        <w:pStyle w:val="Kop1"/>
        <w:numPr>
          <w:ilvl w:val="0"/>
          <w:numId w:val="1"/>
        </w:numPr>
        <w:tabs>
          <w:tab w:val="left" w:pos="0" w:leader="none"/>
        </w:tabs>
        <w:ind w:left="0" w:right="0" w:hanging="0"/>
        <w:rPr>
          <w:lang w:eastAsia="nl-NL"/>
        </w:rPr>
      </w:pPr>
      <w:r>
        <w:rPr>
          <w:lang w:eastAsia="nl-NL"/>
        </w:rPr>
        <w:t xml:space="preserve">Berichtuitwisseling op basis van </w:t>
      </w:r>
      <w:r>
        <w:rPr>
          <w:b/>
          <w:caps w:val="false"/>
          <w:smallCaps w:val="false"/>
          <w:sz w:val="32"/>
          <w:lang w:eastAsia="nl-NL"/>
        </w:rPr>
        <w:t>Digikoppeling</w:t>
      </w:r>
      <w:r>
        <w:rPr>
          <w:lang w:eastAsia="nl-NL"/>
        </w:rPr>
        <w:t xml:space="preserve"> profielen</w:t>
      </w:r>
    </w:p>
    <w:p>
      <w:pPr>
        <w:pStyle w:val="Tekstblok"/>
        <w:spacing w:before="0" w:after="0"/>
        <w:rPr/>
      </w:pPr>
      <w:r>
        <w:rPr/>
        <w:t xml:space="preserve">Digikoppeling is een verzameling standaarden en afspraken die de berichtuitwisseling tussen overheidsorganisaties beschrijven. Zulke standaarden en afspraken worden ook wel koppelvlakstandaarden genoemd. Dit hoofdstuk beschrijft de binding van StUF-berichten aan </w:t>
      </w:r>
      <w:r>
        <w:rPr>
          <w:sz w:val="22"/>
        </w:rPr>
        <w:t>Digikoppeling</w:t>
      </w:r>
      <w:r>
        <w:rPr/>
        <w:t xml:space="preserve"> en is gebaseerd op de </w:t>
      </w:r>
      <w:r>
        <w:rPr>
          <w:sz w:val="22"/>
        </w:rPr>
        <w:t>Digikoppeling</w:t>
      </w:r>
      <w:r>
        <w:rPr/>
        <w:t xml:space="preserve"> koppelvlak standaarden die zijn te vinden op www.logius.nl.</w:t>
      </w:r>
    </w:p>
    <w:p>
      <w:pPr>
        <w:pStyle w:val="Tekstblok"/>
        <w:spacing w:before="0" w:after="0"/>
        <w:rPr/>
      </w:pPr>
      <w:r>
        <w:rPr/>
      </w:r>
    </w:p>
    <w:p>
      <w:pPr>
        <w:pStyle w:val="Tekstblok"/>
        <w:spacing w:before="0" w:after="0"/>
        <w:rPr/>
      </w:pPr>
      <w:r>
        <w:rPr>
          <w:sz w:val="22"/>
        </w:rPr>
        <w:t>Digikoppeling</w:t>
      </w:r>
      <w:r>
        <w:rPr/>
        <w:t xml:space="preserve"> onderkent twee vormen van berichtuitwisseling:</w:t>
      </w:r>
    </w:p>
    <w:p>
      <w:pPr>
        <w:pStyle w:val="Tekstblok"/>
        <w:numPr>
          <w:ilvl w:val="0"/>
          <w:numId w:val="9"/>
        </w:numPr>
        <w:tabs>
          <w:tab w:val="left" w:pos="0" w:leader="none"/>
        </w:tabs>
        <w:spacing w:before="0" w:after="0"/>
        <w:ind w:left="283" w:hanging="282"/>
        <w:rPr/>
      </w:pPr>
      <w:r>
        <w:rPr/>
        <w:t xml:space="preserve">Het raadplegen van gegevens over een synchrone http request/response verbinding zonder betrouwbare en gegarandeerde overdracht. De koppelvlakstandaard hiervoor is </w:t>
      </w:r>
      <w:r>
        <w:rPr>
          <w:sz w:val="22"/>
        </w:rPr>
        <w:t>Digikoppeling</w:t>
      </w:r>
      <w:r>
        <w:rPr/>
        <w:t xml:space="preserve"> WUS. </w:t>
      </w:r>
    </w:p>
    <w:p>
      <w:pPr>
        <w:pStyle w:val="Tekstblok"/>
        <w:numPr>
          <w:ilvl w:val="0"/>
          <w:numId w:val="9"/>
        </w:numPr>
        <w:tabs>
          <w:tab w:val="left" w:pos="0" w:leader="none"/>
        </w:tabs>
        <w:spacing w:before="0" w:after="0"/>
        <w:ind w:left="283" w:hanging="282"/>
        <w:rPr/>
      </w:pPr>
      <w:r>
        <w:rPr/>
        <w:t xml:space="preserve">Het gegarandeerd overdragen van een bericht, waarbij een eventuele functionele respons asynchroon wordt gegeven in een op een later tijdstip verzonden en ook weer gegarandeerd over te dragen bericht. De koppelvlakstandaard hiervoor is </w:t>
      </w:r>
      <w:r>
        <w:rPr>
          <w:sz w:val="22"/>
        </w:rPr>
        <w:t>Digikoppeling</w:t>
      </w:r>
      <w:r>
        <w:rPr/>
        <w:t xml:space="preserve"> ebMS. </w:t>
      </w:r>
      <w:r>
        <w:rPr>
          <w:sz w:val="22"/>
        </w:rPr>
        <w:t>Digikoppeling</w:t>
      </w:r>
      <w:r>
        <w:rPr/>
        <w:t xml:space="preserve"> ebMS wordt veelal gebruikt voor het door de zender van een bericht laten doorvoeren van een transactie bij de ontvanger van een bericht.</w:t>
      </w:r>
    </w:p>
    <w:p>
      <w:pPr>
        <w:pStyle w:val="Tekstblok"/>
        <w:spacing w:before="0" w:after="0"/>
        <w:rPr/>
      </w:pPr>
      <w:r>
        <w:rPr/>
      </w:r>
    </w:p>
    <w:p>
      <w:pPr>
        <w:pStyle w:val="Tekstblok"/>
        <w:spacing w:before="0" w:after="0"/>
        <w:rPr/>
      </w:pPr>
      <w:r>
        <w:rPr/>
        <w:t>StUF kent een groot aantal functioneel verschillende interactiepatronen of berichttypen, die op hoofdlijnen te classificeren zijn in de volgende categorieën:</w:t>
      </w:r>
    </w:p>
    <w:p>
      <w:pPr>
        <w:pStyle w:val="Normal"/>
        <w:numPr>
          <w:ilvl w:val="0"/>
          <w:numId w:val="10"/>
        </w:numPr>
        <w:tabs>
          <w:tab w:val="left" w:pos="0" w:leader="none"/>
        </w:tabs>
        <w:spacing w:before="0" w:after="0"/>
        <w:ind w:left="283" w:hanging="282"/>
        <w:rPr/>
      </w:pPr>
      <w:r>
        <w:rPr/>
        <w:t>Lees-berichten: de ontvanger retourneert informatie op basis van een verzoek maar voert geen wijzigingen door in zijn systeem.</w:t>
      </w:r>
    </w:p>
    <w:p>
      <w:pPr>
        <w:pStyle w:val="Normal"/>
        <w:numPr>
          <w:ilvl w:val="0"/>
          <w:numId w:val="10"/>
        </w:numPr>
        <w:tabs>
          <w:tab w:val="left" w:pos="0" w:leader="none"/>
        </w:tabs>
        <w:spacing w:before="0" w:after="0"/>
        <w:ind w:left="283" w:hanging="282"/>
        <w:rPr/>
      </w:pPr>
      <w:r>
        <w:rPr/>
        <w:t>Schrijf-berichten: de ontvanger voert verplicht wijzigingen door in het eigen systeem op basis van een verzoek en retourneert al (synchroon) dan niet (asynchroon) informatie naar de zender. StUF kennisgevingen met indicatorOvername 'V' en StUF synchronisatieberichten worden gekenmerkt als 'schrijf berichten'.</w:t>
      </w:r>
    </w:p>
    <w:p>
      <w:pPr>
        <w:pStyle w:val="Normal"/>
        <w:numPr>
          <w:ilvl w:val="0"/>
          <w:numId w:val="10"/>
        </w:numPr>
        <w:tabs>
          <w:tab w:val="left" w:pos="0" w:leader="none"/>
        </w:tabs>
        <w:spacing w:before="0" w:after="0"/>
        <w:ind w:left="283" w:hanging="282"/>
        <w:rPr/>
      </w:pPr>
      <w:r>
        <w:rPr/>
        <w:t>Melding-berichten: dit zijn berichten waarbij de ontvanger desgewenst wijzigingen in het eigen systeem doorvoert en waarop geen response verwacht wordt (bijvoorbeeld kennisgevingen met indicatorOvername 'I').</w:t>
      </w:r>
    </w:p>
    <w:p>
      <w:pPr>
        <w:pStyle w:val="Tekstblok"/>
        <w:spacing w:before="0" w:after="0"/>
        <w:rPr/>
      </w:pPr>
      <w:r>
        <w:rPr/>
      </w:r>
    </w:p>
    <w:p>
      <w:pPr>
        <w:pStyle w:val="Tekstblok"/>
        <w:spacing w:before="0" w:after="0"/>
        <w:rPr/>
      </w:pPr>
      <w:r>
        <w:rPr/>
        <w:t>Daarnaast kent StUF synchrone en asynchrone berichtuitwisseling. Synchroon is gericht op verzoek-respons waarbij de respons wordt gegeven over dezelfde verbinding als waarop het verzoek is binnengekomen. De respons dient gegeven te worden binnen een time-out tijd karakteristiek voor de verbinding. Asynchroon is gericht op een melding of verzoek-respons waarbij de respons wordt gegeven over een andere verbinding dan waarover het verzoek is ontvangen. Een asynchrone respons wordt vaak pas na verloop van enige tijd gegeven. De zender van het bericht wacht er niet op en gaat verder met zijn eigen processen. Omdat de respons over een andere verbinding wordt gegeven dan het verzoek is bij asynchrone berichten de correlatie tussen het verzoek- en responsbericht belangrijk.</w:t>
      </w:r>
    </w:p>
    <w:p>
      <w:pPr>
        <w:pStyle w:val="Tekstblok"/>
        <w:spacing w:before="0" w:after="0"/>
        <w:rPr/>
      </w:pPr>
      <w:r>
        <w:rPr/>
        <w:tab/>
        <w:t>StUF beveelt ook bij asynchrone berichtuitwisseling een respons aan De zender kan aan de hand van deze respons bepalen of het bericht bij de ontvanger is aangekomen en door hem verwerkt kan worden.</w:t>
      </w:r>
    </w:p>
    <w:p>
      <w:pPr>
        <w:pStyle w:val="Tekstblok"/>
        <w:spacing w:before="0" w:after="0"/>
        <w:rPr/>
      </w:pPr>
      <w:r>
        <w:rPr/>
      </w:r>
    </w:p>
    <w:p>
      <w:pPr>
        <w:pStyle w:val="Tekstblok"/>
        <w:spacing w:before="0" w:after="0"/>
        <w:rPr/>
      </w:pPr>
      <w:r>
        <w:rPr/>
        <w:t xml:space="preserve">Bij de binding van StUF-berichten aan </w:t>
      </w:r>
      <w:r>
        <w:rPr>
          <w:sz w:val="22"/>
        </w:rPr>
        <w:t>Digikoppeling</w:t>
      </w:r>
      <w:r>
        <w:rPr/>
        <w:t xml:space="preserve">-profielen is allereerst van belang of een bericht bindt aan het </w:t>
      </w:r>
      <w:r>
        <w:rPr>
          <w:sz w:val="22"/>
        </w:rPr>
        <w:t>Digikoppeling</w:t>
      </w:r>
      <w:r>
        <w:rPr/>
        <w:t xml:space="preserve"> WUS of het </w:t>
      </w:r>
      <w:r>
        <w:rPr>
          <w:sz w:val="22"/>
        </w:rPr>
        <w:t>Digikoppeling</w:t>
      </w:r>
      <w:r>
        <w:rPr/>
        <w:t xml:space="preserve"> ebMS profiel. De onderstaande matrix geeft de binding van StUF-berichten aan </w:t>
      </w:r>
      <w:r>
        <w:rPr>
          <w:sz w:val="22"/>
        </w:rPr>
        <w:t>Digikoppeling</w:t>
      </w:r>
      <w:r>
        <w:rPr/>
        <w:t xml:space="preserve"> WUS en ebMS profielen op basis van de bovenstaande classificatie van StUF berichten.</w:t>
      </w:r>
    </w:p>
    <w:p>
      <w:pPr>
        <w:pStyle w:val="Tekstblok"/>
        <w:spacing w:before="0" w:after="0"/>
        <w:rPr/>
      </w:pPr>
      <w:r>
        <w:rPr/>
      </w:r>
    </w:p>
    <w:tbl>
      <w:tblPr>
        <w:tblW w:w="9637"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639"/>
        <w:gridCol w:w="3465"/>
        <w:gridCol w:w="3533"/>
      </w:tblGrid>
      <w:tr>
        <w:trPr/>
        <w:tc>
          <w:tcPr>
            <w:tcW w:w="263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rPr/>
            </w:pPr>
            <w:r>
              <w:rPr/>
            </w:r>
          </w:p>
        </w:tc>
        <w:tc>
          <w:tcPr>
            <w:tcW w:w="346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Inhoudtabel"/>
              <w:jc w:val="center"/>
              <w:rPr/>
            </w:pPr>
            <w:r>
              <w:rPr/>
              <w:t>Synchroon</w:t>
            </w:r>
          </w:p>
        </w:tc>
        <w:tc>
          <w:tcPr>
            <w:tcW w:w="35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t>Asynchroon</w:t>
            </w:r>
          </w:p>
        </w:tc>
      </w:tr>
      <w:tr>
        <w:trPr/>
        <w:tc>
          <w:tcPr>
            <w:tcW w:w="2639"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 Lees berichten</w:t>
            </w:r>
          </w:p>
        </w:tc>
        <w:tc>
          <w:tcPr>
            <w:tcW w:w="3465"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sz w:val="22"/>
              </w:rPr>
              <w:t>Digikoppeling</w:t>
            </w:r>
            <w:r>
              <w:rPr/>
              <w:t xml:space="preserve"> WUS 2W-be..</w:t>
            </w:r>
          </w:p>
        </w:tc>
        <w:tc>
          <w:tcPr>
            <w:tcW w:w="35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sz w:val="22"/>
              </w:rPr>
              <w:t>Digikoppeling</w:t>
            </w:r>
            <w:r>
              <w:rPr/>
              <w:t xml:space="preserve"> ebMS of WUS 2W-R..</w:t>
            </w:r>
          </w:p>
        </w:tc>
      </w:tr>
      <w:tr>
        <w:trPr/>
        <w:tc>
          <w:tcPr>
            <w:tcW w:w="2639"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 Schrijf berichten</w:t>
            </w:r>
          </w:p>
        </w:tc>
        <w:tc>
          <w:tcPr>
            <w:tcW w:w="3465"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i/>
                <w:i/>
                <w:iCs/>
              </w:rPr>
            </w:pPr>
            <w:r>
              <w:rPr>
                <w:i/>
                <w:iCs/>
              </w:rPr>
              <w:t>-</w:t>
            </w:r>
          </w:p>
        </w:tc>
        <w:tc>
          <w:tcPr>
            <w:tcW w:w="35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sz w:val="22"/>
              </w:rPr>
              <w:t>Digikoppeling</w:t>
            </w:r>
            <w:r>
              <w:rPr/>
              <w:t xml:space="preserve"> ebMS of WUS 2W-R..</w:t>
            </w:r>
          </w:p>
        </w:tc>
      </w:tr>
      <w:tr>
        <w:trPr/>
        <w:tc>
          <w:tcPr>
            <w:tcW w:w="2639"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StUF Melding berichten</w:t>
            </w:r>
          </w:p>
        </w:tc>
        <w:tc>
          <w:tcPr>
            <w:tcW w:w="3465" w:type="dxa"/>
            <w:tcBorders>
              <w:left w:val="single" w:sz="2" w:space="0" w:color="000000"/>
              <w:bottom w:val="single" w:sz="2" w:space="0" w:color="000000"/>
              <w:insideH w:val="single" w:sz="2" w:space="0" w:color="000000"/>
            </w:tcBorders>
            <w:shd w:fill="auto" w:val="clear"/>
            <w:tcMar>
              <w:left w:w="54" w:type="dxa"/>
            </w:tcMar>
          </w:tcPr>
          <w:p>
            <w:pPr>
              <w:pStyle w:val="Inhoudtabel"/>
              <w:jc w:val="center"/>
              <w:rPr/>
            </w:pPr>
            <w:r>
              <w:rPr/>
              <w:t>-</w:t>
            </w:r>
          </w:p>
        </w:tc>
        <w:tc>
          <w:tcPr>
            <w:tcW w:w="35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center"/>
              <w:rPr/>
            </w:pPr>
            <w:r>
              <w:rPr>
                <w:sz w:val="22"/>
              </w:rPr>
              <w:t>Digikoppeling</w:t>
            </w:r>
            <w:r>
              <w:rPr/>
              <w:t xml:space="preserve"> ebMS of WUS 2W-R..</w:t>
            </w:r>
          </w:p>
        </w:tc>
      </w:tr>
    </w:tbl>
    <w:p>
      <w:pPr>
        <w:pStyle w:val="Tabel"/>
        <w:rPr/>
      </w:pPr>
      <w:r>
        <w:rPr/>
        <w:t xml:space="preserve">Tabel </w:t>
      </w:r>
      <w:r>
        <w:rPr/>
        <w:fldChar w:fldCharType="begin"/>
      </w:r>
      <w:r>
        <w:instrText> SEQ Tabel \* ARABIC </w:instrText>
      </w:r>
      <w:r>
        <w:fldChar w:fldCharType="separate"/>
      </w:r>
      <w:r>
        <w:t>1</w:t>
      </w:r>
      <w:r>
        <w:fldChar w:fldCharType="end"/>
      </w:r>
      <w:r>
        <w:rPr/>
        <w:t>: Uitgangspunten voor de binding van StUF-berichten aan OSB profielen</w:t>
      </w:r>
    </w:p>
    <w:p>
      <w:pPr>
        <w:pStyle w:val="Tekstblok"/>
        <w:spacing w:before="0" w:after="0"/>
        <w:rPr/>
      </w:pPr>
      <w:r>
        <w:rPr/>
        <w:t xml:space="preserve">Synchrone berichten binden aan het WUS 2W-be, WUS 2W-be-S of WUS-2W-be-SE profiel. Asynchrone berichten binden aan het </w:t>
      </w:r>
      <w:r>
        <w:rPr>
          <w:sz w:val="22"/>
        </w:rPr>
        <w:t>Digikoppeling</w:t>
      </w:r>
      <w:r>
        <w:rPr/>
        <w:t xml:space="preserve"> ebMS of WUS 2W-R, WUS 2W-R-S of WUS 2W-R-SE profiel, omdat voor asynchrone berichten betrouwbare overdracht essentieel is. Synchrone StUF Schrijf- en Meldingberichten worden niet gebonden aan een </w:t>
      </w:r>
      <w:r>
        <w:rPr>
          <w:sz w:val="22"/>
        </w:rPr>
        <w:t>Digikoppeling</w:t>
      </w:r>
      <w:r>
        <w:rPr/>
        <w:t xml:space="preserve"> profiel. Volgens </w:t>
      </w:r>
      <w:r>
        <w:rPr>
          <w:sz w:val="22"/>
        </w:rPr>
        <w:t>Digikoppeling</w:t>
      </w:r>
      <w:r>
        <w:rPr/>
        <w:t xml:space="preserve"> mogen dergelijke berichten niet uitgewisseld worden via </w:t>
      </w:r>
      <w:r>
        <w:rPr>
          <w:sz w:val="22"/>
        </w:rPr>
        <w:t>Digikoppeling</w:t>
      </w:r>
      <w:r>
        <w:rPr/>
        <w:t xml:space="preserve"> WUS. De StUF standaard beveelt aan om synchrone berichten direct te verzenden naar de end node die het bericht afhandelt. Bij verzending via ebMS zitten de ebMS adapters hier als intermediairs tussen in. De synchrone StUF Lees-berichten binden aan het </w:t>
      </w:r>
      <w:r>
        <w:rPr>
          <w:sz w:val="22"/>
        </w:rPr>
        <w:t>Digikoppeling</w:t>
      </w:r>
      <w:r>
        <w:rPr/>
        <w:t xml:space="preserve"> WUS profiel.</w:t>
      </w:r>
    </w:p>
    <w:p>
      <w:pPr>
        <w:pStyle w:val="Tekstblok"/>
        <w:spacing w:before="0" w:after="0"/>
        <w:rPr/>
      </w:pPr>
      <w:r>
        <w:rPr/>
      </w:r>
    </w:p>
    <w:p>
      <w:pPr>
        <w:pStyle w:val="Tekstblok"/>
        <w:spacing w:before="0" w:after="0"/>
        <w:rPr/>
      </w:pPr>
      <w:r>
        <w:rPr/>
        <w:t xml:space="preserve">De onderstaande tabel geeft voor elke StUF berichtcode de mapping naar een </w:t>
      </w:r>
      <w:r>
        <w:rPr>
          <w:sz w:val="22"/>
        </w:rPr>
        <w:t>Digikoppeling</w:t>
      </w:r>
      <w:r>
        <w:rPr/>
        <w:t xml:space="preserve"> profiel aan. Voor verzoekberichten met een respons wordt eerst de berichtcode van het verzoek gegeven gevolgd door een '/' en de berichtcode van de respons. Een foutbericht als respons wordt niet vermeld. Als er bij een bericht geen respons is gedefinieerd, dan verwacht de verzender geen functionele respons. Bovenin de tabel zijn eerst de door de StUF-standaard gedefinieerd responsberichten opgenomen: de bevestigings- (Bv0n) en foutberichten (Fo0n).</w:t>
      </w:r>
    </w:p>
    <w:p>
      <w:pPr>
        <w:pStyle w:val="Tekstblok"/>
        <w:spacing w:before="0" w:after="0"/>
        <w:rPr/>
      </w:pPr>
      <w:r>
        <w:rPr/>
      </w:r>
    </w:p>
    <w:tbl>
      <w:tblPr>
        <w:tblW w:w="964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222"/>
        <w:gridCol w:w="2559"/>
        <w:gridCol w:w="5862"/>
      </w:tblGrid>
      <w:tr>
        <w:trPr>
          <w:tblHeader w:val="true"/>
        </w:trPr>
        <w:tc>
          <w:tcPr>
            <w:tcW w:w="1222" w:type="dxa"/>
            <w:tcBorders>
              <w:top w:val="single" w:sz="2" w:space="0" w:color="000000"/>
              <w:left w:val="single" w:sz="2" w:space="0" w:color="000000"/>
              <w:bottom w:val="single" w:sz="2" w:space="0" w:color="000000"/>
              <w:insideH w:val="single" w:sz="2" w:space="0" w:color="000000"/>
            </w:tcBorders>
            <w:shd w:fill="FFFF99" w:val="clear"/>
            <w:tcMar>
              <w:left w:w="54" w:type="dxa"/>
            </w:tcMar>
          </w:tcPr>
          <w:p>
            <w:pPr>
              <w:pStyle w:val="Normal"/>
              <w:rPr>
                <w:b/>
                <w:b/>
                <w:bCs/>
                <w:i/>
                <w:i/>
                <w:iCs/>
              </w:rPr>
            </w:pPr>
            <w:r>
              <w:rPr>
                <w:b/>
                <w:bCs/>
                <w:i/>
                <w:iCs/>
              </w:rPr>
              <w:t>StUF Berichtcode</w:t>
            </w:r>
          </w:p>
        </w:tc>
        <w:tc>
          <w:tcPr>
            <w:tcW w:w="2559" w:type="dxa"/>
            <w:tcBorders>
              <w:top w:val="single" w:sz="2" w:space="0" w:color="000000"/>
              <w:left w:val="single" w:sz="2" w:space="0" w:color="000000"/>
              <w:bottom w:val="single" w:sz="2" w:space="0" w:color="000000"/>
              <w:insideH w:val="single" w:sz="2" w:space="0" w:color="000000"/>
            </w:tcBorders>
            <w:shd w:fill="FFFF99" w:val="clear"/>
            <w:tcMar>
              <w:left w:w="54" w:type="dxa"/>
            </w:tcMar>
          </w:tcPr>
          <w:p>
            <w:pPr>
              <w:pStyle w:val="Normal"/>
              <w:rPr>
                <w:b/>
                <w:b/>
                <w:bCs/>
                <w:i/>
                <w:i/>
                <w:iCs/>
              </w:rPr>
            </w:pPr>
            <w:r>
              <w:rPr>
                <w:b/>
                <w:bCs/>
                <w:i/>
                <w:iCs/>
                <w:sz w:val="22"/>
              </w:rPr>
              <w:t>Digikoppeling</w:t>
            </w:r>
            <w:r>
              <w:rPr>
                <w:b/>
                <w:bCs/>
                <w:i/>
                <w:iCs/>
              </w:rPr>
              <w:t xml:space="preserve"> Profiel</w:t>
            </w:r>
          </w:p>
        </w:tc>
        <w:tc>
          <w:tcPr>
            <w:tcW w:w="58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FFFF99" w:val="clear"/>
            <w:tcMar>
              <w:left w:w="54" w:type="dxa"/>
            </w:tcMar>
          </w:tcPr>
          <w:p>
            <w:pPr>
              <w:pStyle w:val="Normal"/>
              <w:rPr>
                <w:b/>
                <w:b/>
                <w:bCs/>
                <w:i/>
                <w:i/>
                <w:iCs/>
              </w:rPr>
            </w:pPr>
            <w:r>
              <w:rPr>
                <w:b/>
                <w:bCs/>
                <w:i/>
                <w:iCs/>
              </w:rPr>
              <w:t>Toelichting</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Bv01</w:t>
            </w:r>
          </w:p>
          <w:p>
            <w:pPr>
              <w:pStyle w:val="Normal"/>
              <w:rPr/>
            </w:pPr>
            <w:r>
              <w:rPr/>
              <w:t>Fo01</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bevestigings- (Bv01) of foutbericht (Fo01) als functionele asynchrone respons.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Bv02</w:t>
            </w:r>
          </w:p>
          <w:p>
            <w:pPr>
              <w:pStyle w:val="Normal"/>
              <w:rPr/>
            </w:pPr>
            <w:r>
              <w:rPr/>
              <w:t>Fo02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WUS 2W-be..</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bevestigings- (Bv02) of foutbericht (Fo02) als functionele synchrone respons op een synchroon bericht.</w:t>
            </w:r>
          </w:p>
          <w:p>
            <w:pPr>
              <w:pStyle w:val="Normal"/>
              <w:rPr/>
            </w:pPr>
            <w:r>
              <w:rPr/>
              <w:t>De Bv02- en Fo02-berichten komen alleen voor als responsbericht. De Fo02-berichten worden bij de andere berichten niet als mogelijke respons genoemd in deze tabel.</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Bv03</w:t>
            </w:r>
          </w:p>
          <w:p>
            <w:pPr>
              <w:pStyle w:val="Normal"/>
              <w:rPr/>
            </w:pPr>
            <w:r>
              <w:rPr/>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bevestigings- (Bv03) of foutbericht (Fo03) als technische synchrone respons bij verzending van een asynchroon bericht, waarbij de ontvanger de verwerkbaarheid van het bericht gecheckt heeft.</w:t>
            </w:r>
          </w:p>
          <w:p>
            <w:pPr>
              <w:pStyle w:val="Normal"/>
              <w:rPr/>
            </w:pPr>
            <w:r>
              <w:rPr/>
            </w:r>
          </w:p>
          <w:p>
            <w:pPr>
              <w:pStyle w:val="Normal"/>
              <w:rPr/>
            </w:pPr>
            <w:r>
              <w:rPr/>
              <w:t xml:space="preserve">Het Bv03-bericht vervalt bij asynchrone verkeer via Digikoppeling, omdat asynchroon bevestigen dat een ontvangen bericht verwerkbaar is weinig zin heeft en omdat een deel van de door StUF gespecificeerde controles sowieso plaats vindt op ebMS niveau, mits de CPA goed is ingericht, of binnen WS-RM. De ontvanger kan net zo goed wachten op de functionele respons op het bericht. </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Fo03</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t>Digikoppeling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Het Fo03-bericht is ook bij asysnchroon communicatie een voor de zender relevante respons en blijft dus bestaan. Bij de binding aan het ebMS of WUS 2W-R.. protocol is het de verantwoordelijkheid van de ontvanger om het Fo03-bericht  als </w:t>
            </w:r>
            <w:r>
              <w:rPr>
                <w:u w:val="single"/>
              </w:rPr>
              <w:t>asynchroon</w:t>
            </w:r>
            <w:r>
              <w:rPr/>
              <w:t xml:space="preserve"> bericht aan te bieden aan de verzender van het verzoek.</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Bv04</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bevestigingsbericht als technische synchrone respons bij verzending van een asynchroon bericht, waarbij de ontvanger slechts garandeert dat het bericht ontvangen is. Er wordt niet gecheckt op de verwerkbaarheid door de ontvanger.</w:t>
            </w:r>
          </w:p>
          <w:p>
            <w:pPr>
              <w:pStyle w:val="Normal"/>
              <w:rPr/>
            </w:pPr>
            <w:r>
              <w:rPr/>
            </w:r>
          </w:p>
          <w:p>
            <w:pPr>
              <w:pStyle w:val="Normal"/>
              <w:rPr/>
            </w:pPr>
            <w:r>
              <w:rPr/>
              <w:t>Het Bv04-bericht vervalt. De Digikoppeling adapter dient op een of andere manier aan de aanbieder van een bericht te garanderen, dat het bericht zal worden afgeleverd.</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Di01/Du01</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asynchroon verzoek (Di01)/respons (Du01) vrij bericht</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Di02/Du02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WUS 2W-be..</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synchroon verzoek (Di02)/respons (Du02) vrij bericht.</w:t>
            </w:r>
          </w:p>
          <w:p>
            <w:pPr>
              <w:pStyle w:val="Normal"/>
              <w:rPr/>
            </w:pPr>
            <w:r>
              <w:rPr/>
              <w:t xml:space="preserve">Het </w:t>
            </w:r>
            <w:r>
              <w:rPr>
                <w:sz w:val="22"/>
              </w:rPr>
              <w:t>Digikoppeling</w:t>
            </w:r>
            <w:r>
              <w:rPr/>
              <w:t xml:space="preserve"> berichttype is afhankelijk van de classificatie van het StUF-bericht als leesbericht. Een leesbericht wordt gebonden aan het </w:t>
            </w:r>
            <w:r>
              <w:rPr>
                <w:sz w:val="22"/>
              </w:rPr>
              <w:t>Digikoppeling</w:t>
            </w:r>
            <w:r>
              <w:rPr/>
              <w:t xml:space="preserve"> WUS profiel. Synchrone schrijf- en meldingberichten kunnen niet gebonden worden aan een </w:t>
            </w:r>
            <w:r>
              <w:rPr>
                <w:sz w:val="22"/>
              </w:rPr>
              <w:t>Digikoppeling</w:t>
            </w:r>
            <w:r>
              <w:rPr/>
              <w:t xml:space="preserve"> profiel. In plaats hiervan dient de asynchrone variant gebruikt te worden.</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LvN/LaN</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WUS 2W-be.. (N oneven)  </w:t>
            </w:r>
            <w:r>
              <w:rPr>
                <w:sz w:val="22"/>
              </w:rPr>
              <w:t>Digikoppeling</w:t>
            </w:r>
            <w:r>
              <w:rPr/>
              <w:t xml:space="preserve"> ebMS of WUS 2W-R.. (N even)</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synchroon (N oneven) of asynchroon (N even) vraag/antwoord berichten.</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Lk0N</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N oneven: een asynchroon kennisgevingbericht</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Lk0N/Bv02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N even: Deze berichten kunnen als synchrone schrijfberichten niet over </w:t>
            </w:r>
            <w:r>
              <w:rPr>
                <w:sz w:val="22"/>
              </w:rPr>
              <w:t>Digikoppeling</w:t>
            </w:r>
            <w:r>
              <w:rPr/>
              <w:t xml:space="preserve"> gebruikt worden. In plaats hiervan dient de asynchrone variant gebruikt te worden.</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Sa01</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asynchroon synchronisatiebericht voor de actuele gegevens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Sa02/Bv02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Deze berichten kunnen niet over </w:t>
            </w:r>
            <w:r>
              <w:rPr>
                <w:sz w:val="22"/>
              </w:rPr>
              <w:t>Digikoppeling</w:t>
            </w:r>
            <w:r>
              <w:rPr/>
              <w:t xml:space="preserve"> gebruikt worden. In plaats hiervan dient de asynchrone variant gebruikt te worden.</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Sa03/Sa01</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asynchroon bericht dat vraagt om een asynchroon synchronisatiebericht voor de actuele gegevens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Sa04/Sa02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WUS 2W-be..</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synchroon bericht dat vraagt om een synchroon synchronisatiebericht voor de actuele gegevens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Sh01</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asynchroon synchronisatiebericht voor de actuele en de historische gegevens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Sh02/Bv02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t>-</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Deze berichten kunnen niet over </w:t>
            </w:r>
            <w:r>
              <w:rPr>
                <w:sz w:val="22"/>
              </w:rPr>
              <w:t>Digikoppeling</w:t>
            </w:r>
            <w:r>
              <w:rPr/>
              <w:t xml:space="preserve"> gebruikt worden. In plaats hiervan dient de asynchrone variant gebruikt te worden.</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Sh03/Sh01</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ebMS of WUS 2W-R..</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asynchroon bericht dat vraagt om een asynchroon synchronisatiebericht voor de actuele en historische gegevens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Sh04/Sh02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pPr>
            <w:r>
              <w:rPr>
                <w:sz w:val="22"/>
              </w:rPr>
              <w:t>Digikoppeling</w:t>
            </w:r>
            <w:r>
              <w:rPr/>
              <w:t xml:space="preserve"> WUS 2W-be..</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synchroon bericht dat vraagt om een synchroon synchronisatiebericht voor de actuele en historische gegevens</w:t>
            </w:r>
          </w:p>
        </w:tc>
      </w:tr>
      <w:tr>
        <w:trPr/>
        <w:tc>
          <w:tcPr>
            <w:tcW w:w="12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Tr01/Bv02</w:t>
            </w:r>
          </w:p>
        </w:tc>
        <w:tc>
          <w:tcPr>
            <w:tcW w:w="2559" w:type="dxa"/>
            <w:tcBorders>
              <w:left w:val="single" w:sz="2" w:space="0" w:color="000000"/>
              <w:bottom w:val="single" w:sz="2" w:space="0" w:color="000000"/>
              <w:insideH w:val="single" w:sz="2" w:space="0" w:color="000000"/>
            </w:tcBorders>
            <w:shd w:fill="auto" w:val="clear"/>
            <w:tcMar>
              <w:left w:w="54" w:type="dxa"/>
            </w:tcMar>
          </w:tcPr>
          <w:p>
            <w:pPr>
              <w:pStyle w:val="Normal"/>
              <w:rPr>
                <w:b w:val="false"/>
                <w:b w:val="false"/>
                <w:bCs w:val="false"/>
                <w:i w:val="false"/>
                <w:i w:val="false"/>
                <w:iCs w:val="false"/>
              </w:rPr>
            </w:pPr>
            <w:r>
              <w:rPr>
                <w:b w:val="false"/>
                <w:bCs w:val="false"/>
                <w:i w:val="false"/>
                <w:iCs w:val="false"/>
              </w:rPr>
              <w:t>-</w:t>
            </w:r>
          </w:p>
        </w:tc>
        <w:tc>
          <w:tcPr>
            <w:tcW w:w="586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een triggerbericht</w:t>
            </w:r>
          </w:p>
          <w:p>
            <w:pPr>
              <w:pStyle w:val="Normal"/>
              <w:rPr/>
            </w:pPr>
            <w:r>
              <w:rPr/>
              <w:t>Het Tr01-bericht kan vervallen, omdat de logistieke laag verantwoordelijk is voor de buffering van asynchrone berichten en de aflevering van berichten uit de buffer.</w:t>
            </w:r>
          </w:p>
        </w:tc>
      </w:tr>
    </w:tbl>
    <w:p>
      <w:pPr>
        <w:pStyle w:val="Tabel"/>
        <w:rPr/>
      </w:pPr>
      <w:r>
        <w:rPr/>
        <w:t xml:space="preserve">Tabel </w:t>
      </w:r>
      <w:r>
        <w:rPr/>
        <w:fldChar w:fldCharType="begin"/>
      </w:r>
      <w:r>
        <w:instrText> SEQ Tabel \* ARABIC </w:instrText>
      </w:r>
      <w:r>
        <w:fldChar w:fldCharType="separate"/>
      </w:r>
      <w:r>
        <w:t>2</w:t>
      </w:r>
      <w:r>
        <w:fldChar w:fldCharType="end"/>
      </w:r>
      <w:r>
        <w:rPr/>
        <w:t xml:space="preserve">: De binding van StUF-berichten aan </w:t>
      </w:r>
      <w:r>
        <w:rPr>
          <w:rFonts w:cs="Tahoma"/>
          <w:i/>
          <w:iCs/>
          <w:sz w:val="24"/>
          <w:szCs w:val="24"/>
        </w:rPr>
        <w:t>Digikoppeling</w:t>
      </w:r>
      <w:r>
        <w:rPr/>
        <w:t xml:space="preserve"> profielen</w:t>
      </w:r>
    </w:p>
    <w:p>
      <w:pPr>
        <w:pStyle w:val="Normal"/>
        <w:rPr/>
      </w:pPr>
      <w:r>
        <w:rPr/>
        <w:t xml:space="preserve">Overheidsorganisaties die via </w:t>
      </w:r>
      <w:r>
        <w:rPr>
          <w:sz w:val="22"/>
        </w:rPr>
        <w:t>Digikoppeling</w:t>
      </w:r>
      <w:r>
        <w:rPr/>
        <w:t xml:space="preserve"> met elkaar willen communiceren dienen te beschikken over een zogenaamd OverheidsIdentificatieNummer of OIN. Voor communicatie tussen overheden en bedrijfsleven bestaat tegenwoordig ook een HandelsRegisterNummer (HRN). Dit OIN of HRN wordt opgenomen in de client en server PKI-Overheid certificaten die worden gebruikt voor de authenticatie van zender en ontvanger. Indien StUF-berichten worden gebonden aan een </w:t>
      </w:r>
      <w:r>
        <w:rPr>
          <w:sz w:val="22"/>
        </w:rPr>
        <w:t>Digikoppeling</w:t>
      </w:r>
      <w:r>
        <w:rPr/>
        <w:t xml:space="preserve"> profiel, dan dient het element </w:t>
      </w:r>
      <w:r>
        <w:rPr>
          <w:rFonts w:ascii="Courier New" w:hAnsi="Courier New"/>
        </w:rPr>
        <w:t>&lt;StUF:organisatie&gt;</w:t>
      </w:r>
      <w:r>
        <w:rPr/>
        <w:t xml:space="preserve"> binnen </w:t>
      </w:r>
      <w:r>
        <w:rPr>
          <w:rFonts w:ascii="Courier New" w:hAnsi="Courier New"/>
        </w:rPr>
        <w:t>&lt;StUF:zender&gt;</w:t>
      </w:r>
      <w:r>
        <w:rPr/>
        <w:t xml:space="preserve"> en </w:t>
      </w:r>
      <w:r>
        <w:rPr>
          <w:rFonts w:ascii="Courier New" w:hAnsi="Courier New"/>
        </w:rPr>
        <w:t>&lt;StUF:ontvanger&gt;</w:t>
      </w:r>
      <w:r>
        <w:rPr/>
        <w:t xml:space="preserve"> in de stuurgegevens gevuld te worden met het OIN of HRN van de zendende respectievelijk de ontvangende organisatie. Voor nadere informatie over het OIN en HRN wordt verwezen naar de website van Logius onder het product </w:t>
      </w:r>
      <w:r>
        <w:rPr>
          <w:sz w:val="22"/>
        </w:rPr>
        <w:t>Digikoppeling</w:t>
      </w:r>
      <w:r>
        <w:rPr/>
        <w:t>.</w:t>
      </w:r>
    </w:p>
    <w:p>
      <w:pPr>
        <w:pStyle w:val="Normal"/>
        <w:rPr/>
      </w:pPr>
      <w:r>
        <w:rPr/>
      </w:r>
    </w:p>
    <w:p>
      <w:pPr>
        <w:pStyle w:val="Normal"/>
        <w:rPr/>
      </w:pPr>
      <w:r>
        <w:rPr/>
        <w:t xml:space="preserve">Omdat het werken met het </w:t>
      </w:r>
      <w:r>
        <w:rPr>
          <w:sz w:val="22"/>
        </w:rPr>
        <w:t>Digikoppeling</w:t>
      </w:r>
      <w:r>
        <w:rPr/>
        <w:t xml:space="preserve"> ebMS profiel en met de door </w:t>
      </w:r>
      <w:r>
        <w:rPr>
          <w:sz w:val="22"/>
        </w:rPr>
        <w:t>Digikoppeling</w:t>
      </w:r>
      <w:r>
        <w:rPr/>
        <w:t xml:space="preserve"> voorgeschreven authenticatie en beveiliging (server én client PKI-certificaten) tamelijk complex is voor organisaties, gebruiken zij intern vaak eenvoudiger protocollen en Digikoppeling alleen voor communicatie met (externe) andere overheden. De markt biedt diverse zogenaamde Digikoppeling-adapters die een </w:t>
      </w:r>
      <w:r>
        <w:rPr>
          <w:sz w:val="22"/>
        </w:rPr>
        <w:t>Digikoppeling</w:t>
      </w:r>
      <w:r>
        <w:rPr/>
        <w:t xml:space="preserve"> ebMS en </w:t>
      </w:r>
      <w:r>
        <w:rPr>
          <w:sz w:val="22"/>
        </w:rPr>
        <w:t>Digikoppeling</w:t>
      </w:r>
      <w:r>
        <w:rPr/>
        <w:t xml:space="preserve"> WUS profiel vertalen naar eenvoudiger koppelvlakken gebaseerd op bijvoorbeeld WUS webservices of op JMS. Daarnaast zorgt een </w:t>
      </w:r>
      <w:r>
        <w:rPr>
          <w:sz w:val="22"/>
        </w:rPr>
        <w:t>Digikoppeling-adapter</w:t>
      </w:r>
      <w:r>
        <w:rPr/>
        <w:t xml:space="preserve"> voor het beheren van het certificaat en de afhandeling van de authenticatie en de beveiliging. De standaard 'Koppelvlak Digikoppeling adapter intern' definieert een koppelvlak voor het overdragen van berichten tussen een intern systeem en een Digikoppeling adapter.</w:t>
      </w:r>
    </w:p>
    <w:p>
      <w:pPr>
        <w:pStyle w:val="Normal"/>
        <w:rPr/>
      </w:pPr>
      <w:r>
        <w:rPr/>
      </w:r>
    </w:p>
    <w:p>
      <w:pPr>
        <w:pStyle w:val="Normal"/>
        <w:rPr/>
      </w:pPr>
      <w:r>
        <w:rPr/>
        <w:t xml:space="preserve">De volgende paragrafen gaan in op de binding van StUF-berichten aan </w:t>
      </w:r>
      <w:r>
        <w:rPr>
          <w:sz w:val="22"/>
        </w:rPr>
        <w:t>Digikoppeling</w:t>
      </w:r>
      <w:r>
        <w:rPr/>
        <w:t xml:space="preserve"> profielen. Paragraaf </w:t>
      </w:r>
      <w:r>
        <w:rPr/>
        <w:fldChar w:fldCharType="begin"/>
      </w:r>
      <w:r>
        <w:instrText> REF Ref_OSB%20WUS%20Profiel \n \h </w:instrText>
      </w:r>
      <w:r>
        <w:fldChar w:fldCharType="separate"/>
      </w:r>
      <w:r>
        <w:t>5.1</w:t>
      </w:r>
      <w:r>
        <w:fldChar w:fldCharType="end"/>
      </w:r>
      <w:r>
        <w:rPr/>
        <w:t xml:space="preserve"> gaat in op de binding van StUF-berichten aan het </w:t>
      </w:r>
      <w:r>
        <w:rPr>
          <w:sz w:val="22"/>
        </w:rPr>
        <w:t>Digikoppeling</w:t>
      </w:r>
      <w:r>
        <w:rPr/>
        <w:t xml:space="preserve"> WUS profiel. Paragraaf  </w:t>
      </w:r>
      <w:r>
        <w:rPr/>
        <w:fldChar w:fldCharType="begin"/>
      </w:r>
      <w:r>
        <w:instrText> REF Ref_OSB%20ebMS%20Profiel \n \h </w:instrText>
      </w:r>
      <w:r>
        <w:fldChar w:fldCharType="separate"/>
      </w:r>
      <w:r>
        <w:t>5.2</w:t>
      </w:r>
      <w:r>
        <w:fldChar w:fldCharType="end"/>
      </w:r>
      <w:r>
        <w:rPr/>
        <w:t xml:space="preserve"> gaat in op de binding van StUF-berichten aan het </w:t>
      </w:r>
      <w:r>
        <w:rPr>
          <w:sz w:val="22"/>
        </w:rPr>
        <w:t>Digikoppeling</w:t>
      </w:r>
      <w:r>
        <w:rPr/>
        <w:t xml:space="preserve"> ebMS profiel.</w:t>
      </w:r>
    </w:p>
    <w:p>
      <w:pPr>
        <w:pStyle w:val="Kop2"/>
        <w:numPr>
          <w:ilvl w:val="1"/>
          <w:numId w:val="1"/>
        </w:numPr>
        <w:tabs>
          <w:tab w:val="left" w:pos="0" w:leader="none"/>
        </w:tabs>
        <w:ind w:left="0" w:right="0" w:hanging="0"/>
        <w:rPr/>
      </w:pPr>
      <w:bookmarkStart w:id="7" w:name="Ref_OSB%20WUS%20Profiel"/>
      <w:bookmarkEnd w:id="7"/>
      <w:r>
        <w:rPr/>
        <w:t xml:space="preserve">Binding aan het </w:t>
      </w:r>
      <w:r>
        <w:rPr>
          <w:b/>
          <w:sz w:val="22"/>
        </w:rPr>
        <w:t>Digikoppeling</w:t>
      </w:r>
      <w:bookmarkStart w:id="8" w:name="Ref_OSB%20WUS%20Profiel"/>
      <w:bookmarkEnd w:id="8"/>
      <w:r>
        <w:rPr/>
        <w:t xml:space="preserve"> WUS profiel</w:t>
      </w:r>
    </w:p>
    <w:p>
      <w:pPr>
        <w:pStyle w:val="Normal"/>
        <w:rPr/>
      </w:pPr>
      <w:r>
        <w:rPr/>
        <w:t xml:space="preserve">De eisen voor een </w:t>
      </w:r>
      <w:r>
        <w:rPr>
          <w:sz w:val="22"/>
        </w:rPr>
        <w:t>Digikoppeling</w:t>
      </w:r>
      <w:r>
        <w:rPr/>
        <w:t xml:space="preserve"> WUS koppelvlak zijn beschreven in het document 'Koppelvlakstandaard WUS voor Digikoppeling 3.0' [DKWUS]. Dit document bevat diverse profielen die een samenhangende set van functionaliteit bieden. In de loop van de tijd is het aantal profielen waaruit bij implementatie gekozen kan worden uitgebreid; er zijn geen profielen verdwenen. Dit betekent dat oude implementaties altijd voldoen aan de nieuwste versie van de standaard. Tekstuele verbeteringen en bug-fixes van profielen worden alleen aangebracht op het document met de laatste versie. Het is daarom raadzaam om ook bij implementaties die gebaseerd zijn op een profiel van de oude versie altijd de beschrijving van dit profiel in de nieuwste versie te raadplegen. Er is naast het document met de Koppelvlakspecificatie een best practices document </w:t>
      </w:r>
      <w:r>
        <w:rPr>
          <w:sz w:val="22"/>
        </w:rPr>
        <w:t>Digikoppeling</w:t>
      </w:r>
      <w:r>
        <w:rPr/>
        <w:t xml:space="preserve"> WUS Best Practices [DKWUSBP].</w:t>
      </w:r>
    </w:p>
    <w:p>
      <w:pPr>
        <w:pStyle w:val="Normal"/>
        <w:rPr>
          <w:i w:val="false"/>
          <w:i w:val="false"/>
          <w:iCs w:val="false"/>
        </w:rPr>
      </w:pPr>
      <w:r>
        <w:rPr>
          <w:i w:val="false"/>
          <w:iCs w:val="false"/>
        </w:rPr>
      </w:r>
    </w:p>
    <w:p>
      <w:pPr>
        <w:pStyle w:val="Normal"/>
        <w:rPr/>
      </w:pPr>
      <w:r>
        <w:rPr/>
        <w:t xml:space="preserve">Deze paragraaf beschrijft de binding om StUF berichten te kunnen uitwisselen via een Digikoppeling WUS koppelvlak. Aan de eisen voor een Digikoppeling WUS koppelvlak beschreven in het document 'Koppelvlakstandaard WUS voor Digikoppeling 3.0' dient sowieso voldaan te worden. Tevens gelden de eisen die hoofdstuk </w:t>
      </w:r>
      <w:r>
        <w:rPr/>
        <w:fldChar w:fldCharType="begin"/>
      </w:r>
      <w:r>
        <w:instrText> REF Ref_WSDL%20SOAP%20http \n \h </w:instrText>
      </w:r>
      <w:r>
        <w:fldChar w:fldCharType="separate"/>
      </w:r>
      <w:r>
        <w:t>4</w:t>
      </w:r>
      <w:r>
        <w:fldChar w:fldCharType="end"/>
      </w:r>
      <w:r>
        <w:rPr/>
        <w:t>, “</w:t>
      </w:r>
      <w:r>
        <w:rPr/>
        <w:fldChar w:fldCharType="begin"/>
      </w:r>
      <w:r>
        <w:instrText> REF Ref_WSDL%20SOAP%20http \h </w:instrText>
      </w:r>
      <w:r>
        <w:fldChar w:fldCharType="separate"/>
      </w:r>
      <w:r>
        <w:t>Binding op basis van WSDL, SOAP en http</w:t>
      </w:r>
      <w:r>
        <w:fldChar w:fldCharType="end"/>
      </w:r>
      <w:r>
        <w:rPr/>
        <w:t>“ stelt aan de definitie van het koppelvlak en de eis voor het vullen van de zendende en de ontvangende organisatie in de stuurgegevens met een OverheidsIdentificatieNummer (OIN) of voor niet-overheidsorganisatie het handelsregisternummer (HRN).</w:t>
      </w:r>
    </w:p>
    <w:p>
      <w:pPr>
        <w:pStyle w:val="Normal"/>
        <w:rPr/>
      </w:pPr>
      <w:r>
        <w:rPr/>
      </w:r>
    </w:p>
    <w:p>
      <w:pPr>
        <w:pStyle w:val="Normal"/>
        <w:rPr/>
      </w:pPr>
      <w:r>
        <w:rPr/>
        <w:t xml:space="preserve">De </w:t>
      </w:r>
      <w:r>
        <w:rPr>
          <w:sz w:val="22"/>
        </w:rPr>
        <w:t>Digikoppeling</w:t>
      </w:r>
      <w:r>
        <w:rPr/>
        <w:t xml:space="preserve"> WUS koppelvlakstandaard schrijft het gebruik van een WS-Addressing SOAP-header voor. De onderstaande tabel geeft aan hoe deze WS-Addressing header gevuld wordt op basis van de StUF-stuurgegevens.</w:t>
      </w:r>
    </w:p>
    <w:p>
      <w:pPr>
        <w:pStyle w:val="Normal"/>
        <w:rPr/>
      </w:pPr>
      <w:r>
        <w:rPr/>
      </w:r>
    </w:p>
    <w:tbl>
      <w:tblPr>
        <w:tblW w:w="9521" w:type="dxa"/>
        <w:jc w:val="left"/>
        <w:tblInd w:w="41"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2"/>
        <w:gridCol w:w="7599"/>
      </w:tblGrid>
      <w:tr>
        <w:trPr>
          <w:tblHeader w:val="true"/>
        </w:trPr>
        <w:tc>
          <w:tcPr>
            <w:tcW w:w="1922" w:type="dxa"/>
            <w:tcBorders>
              <w:top w:val="single" w:sz="2" w:space="0" w:color="000000"/>
              <w:left w:val="single" w:sz="2" w:space="0" w:color="000000"/>
              <w:bottom w:val="single" w:sz="2" w:space="0" w:color="000000"/>
              <w:insideH w:val="single" w:sz="2" w:space="0" w:color="000000"/>
            </w:tcBorders>
            <w:shd w:fill="FFFF99" w:val="clear"/>
            <w:tcMar>
              <w:left w:w="54" w:type="dxa"/>
            </w:tcMar>
          </w:tcPr>
          <w:p>
            <w:pPr>
              <w:pStyle w:val="Inhoudtabel"/>
              <w:rPr>
                <w:b/>
                <w:b/>
                <w:bCs/>
                <w:i/>
                <w:i/>
                <w:iCs/>
              </w:rPr>
            </w:pPr>
            <w:r>
              <w:rPr>
                <w:b/>
                <w:bCs/>
                <w:i/>
                <w:iCs/>
              </w:rPr>
              <w:t>WS-Addressing elementen</w:t>
            </w:r>
          </w:p>
        </w:tc>
        <w:tc>
          <w:tcPr>
            <w:tcW w:w="75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FFFF99" w:val="clear"/>
            <w:tcMar>
              <w:left w:w="54" w:type="dxa"/>
            </w:tcMar>
          </w:tcPr>
          <w:p>
            <w:pPr>
              <w:pStyle w:val="Inhoudtabel"/>
              <w:rPr>
                <w:b/>
                <w:b/>
                <w:bCs/>
                <w:i/>
                <w:i/>
                <w:iCs/>
              </w:rPr>
            </w:pPr>
            <w:r>
              <w:rPr>
                <w:b/>
                <w:bCs/>
                <w:i/>
                <w:iCs/>
              </w:rPr>
              <w:t>Vulling op basis van de StUF-stuurgegevens</w:t>
            </w:r>
          </w:p>
        </w:tc>
      </w:tr>
      <w:tr>
        <w:trPr/>
        <w:tc>
          <w:tcPr>
            <w:tcW w:w="1922" w:type="dxa"/>
            <w:tcBorders>
              <w:left w:val="single" w:sz="2" w:space="0" w:color="000000"/>
              <w:bottom w:val="single" w:sz="2" w:space="0" w:color="000000"/>
              <w:insideH w:val="single" w:sz="2" w:space="0" w:color="000000"/>
            </w:tcBorders>
            <w:shd w:fill="auto" w:val="clear"/>
            <w:tcMar>
              <w:left w:w="54" w:type="dxa"/>
            </w:tcMar>
          </w:tcPr>
          <w:p>
            <w:pPr>
              <w:pStyle w:val="Normal"/>
              <w:rPr>
                <w:rFonts w:ascii="Courier New" w:hAnsi="Courier New"/>
              </w:rPr>
            </w:pPr>
            <w:r>
              <w:rPr>
                <w:rFonts w:ascii="Courier New" w:hAnsi="Courier New"/>
              </w:rPr>
              <w:t>wsa:To</w:t>
            </w:r>
          </w:p>
        </w:tc>
        <w:tc>
          <w:tcPr>
            <w:tcW w:w="75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rFonts w:ascii="Courier New" w:hAnsi="Courier New"/>
              </w:rPr>
              <w:t>wsa:To</w:t>
            </w:r>
            <w:r>
              <w:rPr/>
              <w:t xml:space="preserve"> dient gevuld te worden conform de </w:t>
            </w:r>
            <w:r>
              <w:rPr>
                <w:sz w:val="22"/>
              </w:rPr>
              <w:t>Digikoppeling-</w:t>
            </w:r>
            <w:r>
              <w:rPr/>
              <w:t>voorschriften.</w:t>
            </w:r>
          </w:p>
        </w:tc>
      </w:tr>
      <w:tr>
        <w:trPr/>
        <w:tc>
          <w:tcPr>
            <w:tcW w:w="1922" w:type="dxa"/>
            <w:tcBorders>
              <w:left w:val="single" w:sz="2" w:space="0" w:color="000000"/>
              <w:bottom w:val="single" w:sz="2" w:space="0" w:color="000000"/>
              <w:insideH w:val="single" w:sz="2" w:space="0" w:color="000000"/>
            </w:tcBorders>
            <w:shd w:fill="auto" w:val="clear"/>
            <w:tcMar>
              <w:left w:w="54" w:type="dxa"/>
            </w:tcMar>
          </w:tcPr>
          <w:p>
            <w:pPr>
              <w:pStyle w:val="Normal"/>
              <w:rPr>
                <w:rFonts w:ascii="Courier New" w:hAnsi="Courier New"/>
              </w:rPr>
            </w:pPr>
            <w:r>
              <w:rPr>
                <w:rFonts w:ascii="Courier New" w:hAnsi="Courier New"/>
              </w:rPr>
              <w:t>wsa:Action</w:t>
            </w:r>
          </w:p>
        </w:tc>
        <w:tc>
          <w:tcPr>
            <w:tcW w:w="75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rFonts w:eastAsia="CourierNewPSMT" w:cs="CourierNewPSMT" w:ascii="Courier New" w:hAnsi="Courier New"/>
              </w:rPr>
              <w:t>wsa:Action</w:t>
            </w:r>
            <w:r>
              <w:rPr>
                <w:rFonts w:eastAsia="CourierNewPSMT" w:cs="CourierNewPSMT"/>
              </w:rPr>
              <w:t xml:space="preserve"> dient </w:t>
            </w:r>
            <w:r>
              <w:rPr/>
              <w:t>gevuld te worden conform de Digikoppeling-voorschriften.</w:t>
            </w:r>
          </w:p>
        </w:tc>
      </w:tr>
      <w:tr>
        <w:trPr/>
        <w:tc>
          <w:tcPr>
            <w:tcW w:w="1922" w:type="dxa"/>
            <w:tcBorders>
              <w:left w:val="single" w:sz="2" w:space="0" w:color="000000"/>
              <w:bottom w:val="single" w:sz="2" w:space="0" w:color="000000"/>
              <w:insideH w:val="single" w:sz="2" w:space="0" w:color="000000"/>
            </w:tcBorders>
            <w:shd w:fill="auto" w:val="clear"/>
            <w:tcMar>
              <w:left w:w="54" w:type="dxa"/>
            </w:tcMar>
          </w:tcPr>
          <w:p>
            <w:pPr>
              <w:pStyle w:val="Normal"/>
              <w:rPr>
                <w:rFonts w:ascii="Courier New" w:hAnsi="Courier New"/>
              </w:rPr>
            </w:pPr>
            <w:r>
              <w:rPr>
                <w:rFonts w:ascii="Courier New" w:hAnsi="Courier New"/>
              </w:rPr>
              <w:t>wsa:MessageId</w:t>
            </w:r>
          </w:p>
        </w:tc>
        <w:tc>
          <w:tcPr>
            <w:tcW w:w="75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rFonts w:ascii="Courier New" w:hAnsi="Courier New"/>
              </w:rPr>
              <w:t>wsa:MessageId</w:t>
            </w:r>
            <w:r>
              <w:rPr/>
              <w:t xml:space="preserve"> wordt gevuld met </w:t>
            </w:r>
          </w:p>
          <w:p>
            <w:pPr>
              <w:pStyle w:val="Normal"/>
              <w:rPr/>
            </w:pPr>
            <w:r>
              <w:rPr/>
            </w:r>
          </w:p>
          <w:p>
            <w:pPr>
              <w:pStyle w:val="Normal"/>
              <w:ind w:left="0" w:right="0" w:hanging="0"/>
              <w:jc w:val="left"/>
              <w:rPr/>
            </w:pPr>
            <w:r>
              <w:rPr/>
              <w:t>«wsa:From» + “:” + «referentienummer»</w:t>
            </w:r>
          </w:p>
          <w:p>
            <w:pPr>
              <w:pStyle w:val="Normal"/>
              <w:ind w:left="0" w:right="0" w:hanging="0"/>
              <w:jc w:val="left"/>
              <w:rPr/>
            </w:pPr>
            <w:r>
              <w:rPr/>
            </w:r>
          </w:p>
          <w:p>
            <w:pPr>
              <w:pStyle w:val="Normal"/>
              <w:ind w:left="0" w:right="0" w:hanging="0"/>
              <w:jc w:val="left"/>
              <w:rPr/>
            </w:pPr>
            <w:r>
              <w:rPr/>
              <w:t xml:space="preserve">waarbij </w:t>
            </w:r>
          </w:p>
          <w:p>
            <w:pPr>
              <w:pStyle w:val="Normal"/>
              <w:ind w:left="0" w:right="0" w:hanging="0"/>
              <w:jc w:val="left"/>
              <w:rPr/>
            </w:pPr>
            <w:r>
              <w:rPr/>
            </w:r>
          </w:p>
          <w:p>
            <w:pPr>
              <w:pStyle w:val="Normal"/>
              <w:ind w:left="0" w:right="0" w:hanging="0"/>
              <w:jc w:val="left"/>
              <w:rPr/>
            </w:pPr>
            <w:r>
              <w:rPr/>
              <w:t>«referentienummer» de waarde is van het element referentienummer in het element StUF-stuurgegevens in het bericht.</w:t>
            </w:r>
          </w:p>
          <w:p>
            <w:pPr>
              <w:pStyle w:val="Normal"/>
              <w:ind w:left="0" w:right="0" w:hanging="0"/>
              <w:jc w:val="left"/>
              <w:rPr/>
            </w:pPr>
            <w:r>
              <w:rPr/>
            </w:r>
          </w:p>
          <w:p>
            <w:pPr>
              <w:pStyle w:val="Normal"/>
              <w:ind w:left="0" w:right="0" w:hanging="0"/>
              <w:jc w:val="left"/>
              <w:rPr/>
            </w:pPr>
            <w:r>
              <w:rPr/>
              <w:t>En waarbij</w:t>
            </w:r>
          </w:p>
          <w:p>
            <w:pPr>
              <w:pStyle w:val="Normal"/>
              <w:ind w:left="0" w:right="0" w:hanging="0"/>
              <w:jc w:val="left"/>
              <w:rPr/>
            </w:pPr>
            <w:r>
              <w:rPr/>
            </w:r>
          </w:p>
          <w:p>
            <w:pPr>
              <w:pStyle w:val="Normal"/>
              <w:ind w:left="0" w:right="0" w:hanging="0"/>
              <w:jc w:val="left"/>
              <w:rPr/>
            </w:pPr>
            <w:r>
              <w:rPr/>
              <w:t>«wsa:From» = “urn:dkintern:” + «organisatie» + “:” + «applicatie» + “:” + «administratie»</w:t>
            </w:r>
          </w:p>
          <w:p>
            <w:pPr>
              <w:pStyle w:val="Normal"/>
              <w:rPr/>
            </w:pPr>
            <w:r>
              <w:rPr/>
            </w:r>
          </w:p>
          <w:p>
            <w:pPr>
              <w:pStyle w:val="Normal"/>
              <w:ind w:left="0" w:right="0" w:hanging="0"/>
              <w:jc w:val="left"/>
              <w:rPr/>
            </w:pPr>
            <w:r>
              <w:rPr/>
              <w:t>met «organisatie», «applicatie» en «administratie» de waarden van de gelijknamige elementen binnen het element zender in het element StUF-stuurgegevens in het bericht.</w:t>
            </w:r>
          </w:p>
          <w:p>
            <w:pPr>
              <w:pStyle w:val="Normal"/>
              <w:ind w:left="0" w:right="0" w:hanging="0"/>
              <w:jc w:val="left"/>
              <w:rPr/>
            </w:pPr>
            <w:r>
              <w:rPr/>
            </w:r>
          </w:p>
          <w:p>
            <w:pPr>
              <w:pStyle w:val="Normal"/>
              <w:ind w:left="0" w:right="0" w:hanging="0"/>
              <w:jc w:val="left"/>
              <w:rPr/>
            </w:pPr>
            <w:r>
              <w:rPr/>
              <w:t>Als «organisatie» of «administratie» geen waarde heeft of leeg is, dan wordt in de bovenstaande concatenatie de lege string opgenomen. Als de resulterende concatenatie characters bevat die niet behoren tot de toegestane set van characters voor een URN, dan dienen deze vervangen te worden zoals beschreven in [RFC2141].</w:t>
            </w:r>
          </w:p>
        </w:tc>
      </w:tr>
      <w:tr>
        <w:trPr/>
        <w:tc>
          <w:tcPr>
            <w:tcW w:w="1922" w:type="dxa"/>
            <w:tcBorders>
              <w:left w:val="single" w:sz="2" w:space="0" w:color="000000"/>
              <w:bottom w:val="single" w:sz="2" w:space="0" w:color="000000"/>
              <w:insideH w:val="single" w:sz="2" w:space="0" w:color="000000"/>
            </w:tcBorders>
            <w:shd w:fill="auto" w:val="clear"/>
            <w:tcMar>
              <w:left w:w="54" w:type="dxa"/>
            </w:tcMar>
          </w:tcPr>
          <w:p>
            <w:pPr>
              <w:pStyle w:val="Normal"/>
              <w:rPr>
                <w:rFonts w:ascii="Courier New" w:hAnsi="Courier New"/>
              </w:rPr>
            </w:pPr>
            <w:r>
              <w:rPr>
                <w:rFonts w:ascii="Courier New" w:hAnsi="Courier New"/>
              </w:rPr>
              <w:t>wsa:RelatesTo</w:t>
            </w:r>
          </w:p>
        </w:tc>
        <w:tc>
          <w:tcPr>
            <w:tcW w:w="75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rFonts w:ascii="Courier New" w:hAnsi="Courier New"/>
              </w:rPr>
              <w:t>wsa:RelatesTo</w:t>
            </w:r>
            <w:r>
              <w:rPr/>
              <w:t xml:space="preserve"> wordt gevuld met</w:t>
            </w:r>
          </w:p>
          <w:p>
            <w:pPr>
              <w:pStyle w:val="Normal"/>
              <w:rPr/>
            </w:pPr>
            <w:r>
              <w:rPr/>
            </w:r>
          </w:p>
          <w:p>
            <w:pPr>
              <w:pStyle w:val="Normal"/>
              <w:ind w:left="0" w:right="0" w:hanging="0"/>
              <w:jc w:val="left"/>
              <w:rPr/>
            </w:pPr>
            <w:r>
              <w:rPr/>
              <w:t>«ontvanger» + “:” + «crossRefnummer»</w:t>
            </w:r>
          </w:p>
          <w:p>
            <w:pPr>
              <w:pStyle w:val="Normal"/>
              <w:ind w:left="0" w:right="0" w:hanging="0"/>
              <w:jc w:val="left"/>
              <w:rPr/>
            </w:pPr>
            <w:r>
              <w:rPr/>
            </w:r>
          </w:p>
          <w:p>
            <w:pPr>
              <w:pStyle w:val="Normal"/>
              <w:ind w:left="0" w:right="0" w:hanging="0"/>
              <w:jc w:val="left"/>
              <w:rPr/>
            </w:pPr>
            <w:r>
              <w:rPr/>
              <w:t xml:space="preserve">waarbij </w:t>
            </w:r>
          </w:p>
          <w:p>
            <w:pPr>
              <w:pStyle w:val="Normal"/>
              <w:ind w:left="0" w:right="0" w:hanging="0"/>
              <w:jc w:val="left"/>
              <w:rPr/>
            </w:pPr>
            <w:r>
              <w:rPr/>
            </w:r>
          </w:p>
          <w:p>
            <w:pPr>
              <w:pStyle w:val="Normal"/>
              <w:ind w:left="0" w:right="0" w:hanging="0"/>
              <w:jc w:val="left"/>
              <w:rPr/>
            </w:pPr>
            <w:r>
              <w:rPr/>
              <w:t>«crossRefnummer» de waarde is van het element crossRefnummer in het element StUF-stuurgegevens in het bericht.</w:t>
            </w:r>
          </w:p>
          <w:p>
            <w:pPr>
              <w:pStyle w:val="Normal"/>
              <w:ind w:left="0" w:right="0" w:hanging="0"/>
              <w:jc w:val="left"/>
              <w:rPr/>
            </w:pPr>
            <w:r>
              <w:rPr/>
            </w:r>
          </w:p>
          <w:p>
            <w:pPr>
              <w:pStyle w:val="Normal"/>
              <w:ind w:left="0" w:right="0" w:hanging="0"/>
              <w:jc w:val="left"/>
              <w:rPr/>
            </w:pPr>
            <w:r>
              <w:rPr/>
              <w:t>En waarbij</w:t>
            </w:r>
          </w:p>
          <w:p>
            <w:pPr>
              <w:pStyle w:val="Normal"/>
              <w:ind w:left="0" w:right="0" w:hanging="0"/>
              <w:jc w:val="left"/>
              <w:rPr/>
            </w:pPr>
            <w:r>
              <w:rPr/>
            </w:r>
          </w:p>
          <w:p>
            <w:pPr>
              <w:pStyle w:val="Normal"/>
              <w:ind w:left="0" w:right="0" w:hanging="0"/>
              <w:jc w:val="left"/>
              <w:rPr/>
            </w:pPr>
            <w:r>
              <w:rPr/>
              <w:t>«ontvanger» = “urn:dkintern:” + «organisatie» + “:” + «applicatie» + “:” + «administratie»</w:t>
            </w:r>
          </w:p>
          <w:p>
            <w:pPr>
              <w:pStyle w:val="Normal"/>
              <w:rPr/>
            </w:pPr>
            <w:r>
              <w:rPr/>
            </w:r>
          </w:p>
          <w:p>
            <w:pPr>
              <w:pStyle w:val="Normal"/>
              <w:ind w:left="0" w:right="0" w:hanging="0"/>
              <w:jc w:val="left"/>
              <w:rPr/>
            </w:pPr>
            <w:r>
              <w:rPr/>
              <w:t>met «organisatie», «applicatie» en «administratie» de waarden van de gelijknamige elementen binnen het element ontvanger in het element StUF-stuurgegevens in het bericht.</w:t>
            </w:r>
          </w:p>
          <w:p>
            <w:pPr>
              <w:pStyle w:val="Normal"/>
              <w:ind w:left="0" w:right="0" w:hanging="0"/>
              <w:jc w:val="left"/>
              <w:rPr/>
            </w:pPr>
            <w:r>
              <w:rPr/>
            </w:r>
          </w:p>
          <w:p>
            <w:pPr>
              <w:pStyle w:val="Normal"/>
              <w:ind w:left="0" w:right="0" w:hanging="0"/>
              <w:jc w:val="left"/>
              <w:rPr/>
            </w:pPr>
            <w:r>
              <w:rPr/>
              <w:t>Als «organisatie» of «administratie» geen waarde heeft of leeg is, dan wordt in de bovenstaande concatenatie de lege string opgenomen. Als de resulterende concatenatie characters bevat die niet behoren tot de toegestane set van characters voor een URN, dan dienen deze vervangen te worden zoals beschreven in [RFC2141].</w:t>
            </w:r>
          </w:p>
        </w:tc>
      </w:tr>
      <w:tr>
        <w:trPr/>
        <w:tc>
          <w:tcPr>
            <w:tcW w:w="1922" w:type="dxa"/>
            <w:tcBorders>
              <w:left w:val="single" w:sz="2" w:space="0" w:color="000000"/>
              <w:bottom w:val="single" w:sz="2" w:space="0" w:color="000000"/>
              <w:insideH w:val="single" w:sz="2" w:space="0" w:color="000000"/>
            </w:tcBorders>
            <w:shd w:fill="auto" w:val="clear"/>
            <w:tcMar>
              <w:left w:w="54" w:type="dxa"/>
            </w:tcMar>
          </w:tcPr>
          <w:p>
            <w:pPr>
              <w:pStyle w:val="Normal"/>
              <w:rPr/>
            </w:pPr>
            <w:r>
              <w:rPr/>
              <w:t>Overige elementen</w:t>
            </w:r>
          </w:p>
        </w:tc>
        <w:tc>
          <w:tcPr>
            <w:tcW w:w="759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t xml:space="preserve">De overige elementen gedefinieerd door de WS-Addressing standaard dienen worden gevuld conform de voorschriften in de </w:t>
            </w:r>
            <w:r>
              <w:rPr>
                <w:sz w:val="22"/>
              </w:rPr>
              <w:t>Digikoppeling</w:t>
            </w:r>
            <w:r>
              <w:rPr/>
              <w:t xml:space="preserve"> Koppelvlakstandaard WUS.</w:t>
            </w:r>
          </w:p>
        </w:tc>
      </w:tr>
    </w:tbl>
    <w:p>
      <w:pPr>
        <w:pStyle w:val="Tabel"/>
        <w:rPr/>
      </w:pPr>
      <w:r>
        <w:rPr/>
        <w:t xml:space="preserve">Tabel </w:t>
      </w:r>
      <w:r>
        <w:rPr/>
        <w:fldChar w:fldCharType="begin"/>
      </w:r>
      <w:r>
        <w:instrText> SEQ Tabel \* ARABIC </w:instrText>
      </w:r>
      <w:r>
        <w:fldChar w:fldCharType="separate"/>
      </w:r>
      <w:r>
        <w:t>3</w:t>
      </w:r>
      <w:r>
        <w:fldChar w:fldCharType="end"/>
      </w:r>
      <w:r>
        <w:rPr/>
        <w:t>: Het vullen van WS-addressing elementen op basis van de stuurgegevens</w:t>
      </w:r>
    </w:p>
    <w:p>
      <w:pPr>
        <w:pStyle w:val="Tabel"/>
        <w:rPr/>
      </w:pPr>
      <w:r>
        <w:rPr>
          <w:i w:val="false"/>
          <w:iCs w:val="false"/>
        </w:rPr>
        <w:t xml:space="preserve">Voor de overige elementen wordt verwezen naar het document 'Koppelvlakstandaard WUS Digikoppeling 3.0'. Dit geldt specifiek indien profielen voor bijvoorbeeld signing/encryptie op  berichtniveau en/of attachments toegepast worden die nog niet voorkwamen in eerdere versies. In geval van binaire bijlagen dient tevens aan de voorschriften in sectie </w:t>
      </w:r>
      <w:r>
        <w:rPr>
          <w:i w:val="false"/>
          <w:iCs w:val="false"/>
        </w:rPr>
        <w:fldChar w:fldCharType="begin"/>
      </w:r>
      <w:r>
        <w:instrText> REF __RefHeading__7215_1322968691 \r \h </w:instrText>
      </w:r>
      <w:r>
        <w:fldChar w:fldCharType="separate"/>
      </w:r>
      <w:r>
        <w:t>3.1</w:t>
      </w:r>
      <w:r>
        <w:fldChar w:fldCharType="end"/>
      </w:r>
      <w:r>
        <w:rPr>
          <w:i w:val="false"/>
          <w:iCs w:val="false"/>
        </w:rPr>
        <w:t xml:space="preserve"> te worden voldaan.</w:t>
      </w:r>
    </w:p>
    <w:p>
      <w:pPr>
        <w:pStyle w:val="Kop2"/>
        <w:numPr>
          <w:ilvl w:val="1"/>
          <w:numId w:val="1"/>
        </w:numPr>
        <w:tabs>
          <w:tab w:val="left" w:pos="0" w:leader="none"/>
        </w:tabs>
        <w:ind w:left="0" w:right="0" w:hanging="0"/>
        <w:rPr/>
      </w:pPr>
      <w:bookmarkStart w:id="9" w:name="Ref_OSB%20ebMS%20Profiel"/>
      <w:bookmarkEnd w:id="9"/>
      <w:r>
        <w:rPr/>
        <w:t xml:space="preserve">Binding aan het </w:t>
      </w:r>
      <w:r>
        <w:rPr>
          <w:b/>
          <w:sz w:val="22"/>
        </w:rPr>
        <w:t>Digikoppeling</w:t>
      </w:r>
      <w:r>
        <w:rPr/>
        <w:t xml:space="preserve"> ebMS profiel</w:t>
      </w:r>
      <w:bookmarkStart w:id="10" w:name="Ref_OSB%20ebMS%20Profiel"/>
      <w:bookmarkEnd w:id="10"/>
      <w:r>
        <w:rPr/>
        <w:t xml:space="preserve"> </w:t>
      </w:r>
    </w:p>
    <w:p>
      <w:pPr>
        <w:pStyle w:val="Tekstblok"/>
        <w:spacing w:before="0" w:after="0"/>
        <w:rPr/>
      </w:pPr>
      <w:r>
        <w:rPr/>
        <w:t xml:space="preserve">De eisen voor een </w:t>
      </w:r>
      <w:r>
        <w:rPr>
          <w:sz w:val="22"/>
        </w:rPr>
        <w:t>Digikoppeling</w:t>
      </w:r>
      <w:r>
        <w:rPr/>
        <w:t xml:space="preserve"> ebMS koppelvlak zijn beschreven in het document '</w:t>
      </w:r>
      <w:r>
        <w:rPr>
          <w:sz w:val="22"/>
        </w:rPr>
        <w:t>Digikoppeling</w:t>
      </w:r>
      <w:r>
        <w:rPr/>
        <w:t xml:space="preserve"> Koppelvlakstandaard ebMS' [DKebMS]. Dit document bevat diverse profielen die een samenhangende set van functionaliteit bieden. In de loop van de tijd is het aantal profielen waaruit bij implementatie gekozen kan worden uitgebreid; er zijn geen profielen verdwenen. Dit betekent dat oude implementaties altijd voldoen aan de nieuwste versie van de standaard. Tekstuele verbeteringen en bug-fixes van profielen worden alleen aangebracht op het document met de laatste versie. Het is daarom raadzaam om ook bij implementaties die gebaseerd zijn op een profiel van de oude versie altijd de beschrijving van dit profiel in de nieuwste versie te raadplegen. Er is naast het document met de Koppelvlakspecificatie een 'best practices' document (</w:t>
      </w:r>
      <w:r>
        <w:rPr>
          <w:sz w:val="22"/>
        </w:rPr>
        <w:t>Digikoppeling</w:t>
      </w:r>
      <w:r>
        <w:rPr/>
        <w:t xml:space="preserve"> ebMS Best Practices,  [DkebMSBP]) dat aangeeft hoe omgegaan moet worden met de ebMS specificatie binnen de </w:t>
      </w:r>
      <w:r>
        <w:rPr>
          <w:sz w:val="22"/>
        </w:rPr>
        <w:t>Digikoppeling</w:t>
      </w:r>
      <w:r>
        <w:rPr/>
        <w:t xml:space="preserve">. </w:t>
      </w:r>
    </w:p>
    <w:p>
      <w:pPr>
        <w:pStyle w:val="Tekstblok"/>
        <w:spacing w:before="0" w:after="0"/>
        <w:rPr/>
      </w:pPr>
      <w:r>
        <w:rPr/>
      </w:r>
    </w:p>
    <w:p>
      <w:pPr>
        <w:pStyle w:val="Tekstblok"/>
        <w:spacing w:before="0" w:after="0"/>
        <w:rPr/>
      </w:pPr>
      <w:r>
        <w:rPr/>
        <w:t xml:space="preserve">Voor de configuratie van een </w:t>
      </w:r>
      <w:r>
        <w:rPr>
          <w:sz w:val="22"/>
        </w:rPr>
        <w:t>Digikoppeling</w:t>
      </w:r>
      <w:r>
        <w:rPr/>
        <w:t xml:space="preserve"> ebMS koppelvlak in de ebMS adapter van zowel de service requester als de service provider is een aantal gegevens nodig. Deze worden vastgelegd in een CPA – een zogenaamd Collaboration Protocol Agreement (dit is vergelijkbaar met een WSDL voor WUS). Per combinatie van service requester en service provider dient er een CPA gemaakt te worden. Voor één service aangeboden door een service provider zijn er dus net zoveel CPA's als er requesters van deze service zijn.</w:t>
      </w:r>
    </w:p>
    <w:p>
      <w:pPr>
        <w:pStyle w:val="Tekstblok"/>
        <w:spacing w:before="0" w:after="0"/>
        <w:rPr/>
      </w:pPr>
      <w:r>
        <w:rPr/>
      </w:r>
    </w:p>
    <w:p>
      <w:pPr>
        <w:pStyle w:val="Tekstblok"/>
        <w:spacing w:before="0" w:after="0"/>
        <w:rPr/>
      </w:pPr>
      <w:r>
        <w:rPr/>
        <w:t xml:space="preserve">Omdat er voor één service vaak meerdere CPA's zijn en omdat het maken van CPA's complex is, heeft de </w:t>
      </w:r>
      <w:r>
        <w:rPr>
          <w:sz w:val="22"/>
        </w:rPr>
        <w:t>Digikoppeling</w:t>
      </w:r>
      <w:r>
        <w:rPr/>
        <w:t xml:space="preserve"> een hulpmiddel ontwikkeld om te komen tot een CPA, de zogenaamde </w:t>
      </w:r>
      <w:r>
        <w:rPr>
          <w:sz w:val="22"/>
        </w:rPr>
        <w:t>Digikoppeling</w:t>
      </w:r>
      <w:r>
        <w:rPr/>
        <w:t xml:space="preserve"> CPA creatievoorziening. Ten behoeve hiervan wordt voor het </w:t>
      </w:r>
      <w:r>
        <w:rPr>
          <w:sz w:val="22"/>
        </w:rPr>
        <w:t>Digikoppeling</w:t>
      </w:r>
      <w:r>
        <w:rPr/>
        <w:t xml:space="preserve"> ebMS koppelvlak een service vastgelegd in een door de </w:t>
      </w:r>
      <w:r>
        <w:rPr>
          <w:sz w:val="22"/>
        </w:rPr>
        <w:t>Digikoppeling</w:t>
      </w:r>
      <w:r>
        <w:rPr/>
        <w:t xml:space="preserve"> gedefinieerd xml-document, de zogenaamde </w:t>
      </w:r>
      <w:r>
        <w:rPr>
          <w:sz w:val="22"/>
        </w:rPr>
        <w:t>Digikoppeling</w:t>
      </w:r>
      <w:r>
        <w:rPr/>
        <w:t xml:space="preserve"> ebMS Servicespecificatie. Samen met een </w:t>
      </w:r>
      <w:r>
        <w:rPr>
          <w:sz w:val="22"/>
        </w:rPr>
        <w:t>Digikoppeling</w:t>
      </w:r>
      <w:r>
        <w:rPr/>
        <w:t xml:space="preserve"> ebMS Consumerspecificatie wordt  een CPA of template CPA afgeleid. (Een template CPA kan worden gebruikt voor het definiëren van CPA als men geen gebruik wil of kan maken van de </w:t>
      </w:r>
      <w:r>
        <w:rPr>
          <w:sz w:val="22"/>
        </w:rPr>
        <w:t>Digikoppeling</w:t>
      </w:r>
      <w:r>
        <w:rPr/>
        <w:t xml:space="preserve"> CPA Creatievoorziening). </w:t>
      </w:r>
    </w:p>
    <w:p>
      <w:pPr>
        <w:pStyle w:val="Tekstblok"/>
        <w:spacing w:before="0" w:after="0"/>
        <w:rPr/>
      </w:pPr>
      <w:r>
        <w:rPr/>
      </w:r>
    </w:p>
    <w:p>
      <w:pPr>
        <w:pStyle w:val="Tekstblok"/>
        <w:spacing w:before="0" w:after="0"/>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379595" cy="1955800"/>
            <wp:effectExtent l="0" t="0" r="0" b="0"/>
            <wp:wrapTopAndBottom/>
            <wp:docPr id="2"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descr=""/>
                    <pic:cNvPicPr>
                      <a:picLocks noChangeAspect="1" noChangeArrowheads="1"/>
                    </pic:cNvPicPr>
                  </pic:nvPicPr>
                  <pic:blipFill>
                    <a:blip r:embed="rId13"/>
                    <a:stretch>
                      <a:fillRect/>
                    </a:stretch>
                  </pic:blipFill>
                  <pic:spPr bwMode="auto">
                    <a:xfrm>
                      <a:off x="0" y="0"/>
                      <a:ext cx="4379595" cy="1955800"/>
                    </a:xfrm>
                    <a:prstGeom prst="rect">
                      <a:avLst/>
                    </a:prstGeom>
                  </pic:spPr>
                </pic:pic>
              </a:graphicData>
            </a:graphic>
          </wp:anchor>
        </w:drawing>
      </w:r>
    </w:p>
    <w:p>
      <w:pPr>
        <w:pStyle w:val="Tekstblok"/>
        <w:spacing w:before="0" w:after="0"/>
        <w:rPr/>
      </w:pPr>
      <w:r>
        <w:rPr/>
        <w:t>De handleiding hiervan is te vinden in '</w:t>
      </w:r>
      <w:r>
        <w:rPr>
          <w:sz w:val="22"/>
        </w:rPr>
        <w:t>Digikoppeling</w:t>
      </w:r>
      <w:r>
        <w:rPr/>
        <w:t xml:space="preserve"> CPA Creatie Handleiding 1.3'. Het Stelselhandboek (</w:t>
      </w:r>
      <w:hyperlink r:id="rId14">
        <w:r>
          <w:rPr>
            <w:rStyle w:val="Internetkoppeling"/>
          </w:rPr>
          <w:t>www.stels</w:t>
        </w:r>
      </w:hyperlink>
      <w:hyperlink r:id="rId15">
        <w:r>
          <w:rPr>
            <w:rStyle w:val="Internetkoppeling"/>
          </w:rPr>
          <w:t>elhandboek.nl</w:t>
        </w:r>
      </w:hyperlink>
      <w:r>
        <w:rPr/>
        <w:t>) geeft een heldere procesbeschrijving van activiteiten die nodig zijn bij het toepassen van Digikoppeling en CPA's.</w:t>
      </w:r>
    </w:p>
    <w:p>
      <w:pPr>
        <w:pStyle w:val="Tekstblok"/>
        <w:spacing w:before="0" w:after="0"/>
        <w:rPr/>
      </w:pPr>
      <w:r>
        <w:rPr/>
      </w:r>
    </w:p>
    <w:p>
      <w:pPr>
        <w:pStyle w:val="Tekstblok"/>
        <w:spacing w:before="0" w:after="0"/>
        <w:rPr/>
      </w:pPr>
      <w:r>
        <w:rPr/>
        <w:t xml:space="preserve">Voor het definiëren van een StUF-koppelvlak met behulp van een wsdl is hierboven een aantal voorschriften gegeven. Hetzelfde doen we voor het definiëren van een </w:t>
      </w:r>
      <w:r>
        <w:rPr>
          <w:sz w:val="22"/>
        </w:rPr>
        <w:t>Digikoppeling</w:t>
      </w:r>
      <w:r>
        <w:rPr/>
        <w:t xml:space="preserve"> ebMS koppelvlak voor StUF-berichten door enkele voorschriften te geven voor de </w:t>
      </w:r>
      <w:r>
        <w:rPr>
          <w:sz w:val="22"/>
        </w:rPr>
        <w:t>Digikoppeling</w:t>
      </w:r>
      <w:r>
        <w:rPr/>
        <w:t xml:space="preserve"> ebMS Servicespecificatie.</w:t>
      </w:r>
    </w:p>
    <w:p>
      <w:pPr>
        <w:pStyle w:val="Normal"/>
        <w:rPr/>
      </w:pPr>
      <w:r>
        <w:rPr/>
      </w:r>
    </w:p>
    <w:p>
      <w:pPr>
        <w:pStyle w:val="Normal"/>
        <w:rPr/>
      </w:pPr>
      <w:r>
        <w:rPr/>
        <w:t xml:space="preserve">Berichtuitwisseling over het </w:t>
      </w:r>
      <w:r>
        <w:rPr>
          <w:sz w:val="22"/>
        </w:rPr>
        <w:t>Digikoppeling</w:t>
      </w:r>
      <w:r>
        <w:rPr/>
        <w:t xml:space="preserve"> ebMS koppelvlak is altijd asynchroon. Bij de binding aan </w:t>
      </w:r>
      <w:r>
        <w:rPr>
          <w:sz w:val="22"/>
        </w:rPr>
        <w:t>Digikoppeling</w:t>
      </w:r>
      <w:r>
        <w:rPr/>
        <w:t xml:space="preserve"> ebMS worden geen bevestigingsberichten gebruikt om de ontvangst van het bericht te bevestigen naar de verzender. Er kan wel een Fo03-foutbericht worden teruggezonden.</w:t>
      </w:r>
    </w:p>
    <w:p>
      <w:pPr>
        <w:pStyle w:val="Normal"/>
        <w:rPr/>
      </w:pPr>
      <w:r>
        <w:rPr/>
      </w:r>
    </w:p>
    <w:p>
      <w:pPr>
        <w:pStyle w:val="Normal"/>
        <w:rPr/>
      </w:pPr>
      <w:r>
        <w:rPr/>
        <w:t xml:space="preserve">De parameter PartyId is relevant bij de binding van StUF-berichten aan het </w:t>
      </w:r>
      <w:r>
        <w:rPr>
          <w:sz w:val="22"/>
        </w:rPr>
        <w:t>Digikoppeling</w:t>
      </w:r>
      <w:r>
        <w:rPr/>
        <w:t xml:space="preserve"> ebMS profiel. </w:t>
      </w:r>
    </w:p>
    <w:p>
      <w:pPr>
        <w:pStyle w:val="Normal"/>
        <w:rPr/>
      </w:pPr>
      <w:r>
        <w:rPr/>
      </w:r>
    </w:p>
    <w:p>
      <w:pPr>
        <w:pStyle w:val="Normal"/>
        <w:rPr/>
      </w:pPr>
      <w:r>
        <w:rPr/>
        <w:t xml:space="preserve">De waarde van het element </w:t>
      </w:r>
      <w:r>
        <w:rPr>
          <w:rFonts w:ascii="Courier New" w:hAnsi="Courier New"/>
        </w:rPr>
        <w:t>&lt;organisatie&gt;</w:t>
      </w:r>
      <w:r>
        <w:rPr/>
        <w:t xml:space="preserve"> binnen </w:t>
      </w:r>
      <w:r>
        <w:rPr>
          <w:rFonts w:ascii="Courier New" w:hAnsi="Courier New"/>
        </w:rPr>
        <w:t>&lt;zender&gt;</w:t>
      </w:r>
      <w:r>
        <w:rPr/>
        <w:t xml:space="preserve"> en </w:t>
      </w:r>
      <w:r>
        <w:rPr>
          <w:rFonts w:ascii="Courier New" w:hAnsi="Courier New"/>
        </w:rPr>
        <w:t>&lt;ontvanger</w:t>
      </w:r>
      <w:r>
        <w:rPr/>
        <w:t>&gt; in de stuurgegevens is gelijk aan het PartyId (het OIN of HRN) van de Service Requester respectievelijk de Service Provider voor het inkomende verzoekbericht en precies andersom voor het bericht dat als respons wordt gestuurd. Er zijn twee uitzonderingen op deze regel:</w:t>
      </w:r>
    </w:p>
    <w:p>
      <w:pPr>
        <w:pStyle w:val="Normal"/>
        <w:numPr>
          <w:ilvl w:val="0"/>
          <w:numId w:val="11"/>
        </w:numPr>
        <w:rPr/>
      </w:pPr>
      <w:r>
        <w:rPr/>
        <w:t xml:space="preserve">Als de Service Requester of de Services Provider een intermediaire node is dan hoeven de StUF stuurgegevens niet overeen te komen met de CPA. De StUF-stuurgegevens zijn dan essentieel om de informatie van de orginele afzender (start node) en de uiteindelijke ontvanger (end node) van het bericht niet te verliezen. Anders wordt deze informatie overschreven door de PartyId van de intermediaire node. </w:t>
      </w:r>
    </w:p>
    <w:p>
      <w:pPr>
        <w:pStyle w:val="Normal"/>
        <w:numPr>
          <w:ilvl w:val="0"/>
          <w:numId w:val="11"/>
        </w:numPr>
        <w:rPr/>
      </w:pPr>
      <w:r>
        <w:rPr/>
        <w:t xml:space="preserve">Indien conform EB004 uit </w:t>
      </w:r>
      <w:r>
        <w:rPr>
          <w:sz w:val="22"/>
        </w:rPr>
        <w:t>Digikoppeling</w:t>
      </w:r>
      <w:r>
        <w:rPr/>
        <w:t xml:space="preserve"> Best Practices ebMS het PartyId is voorzien van een postfix, dan dient het element </w:t>
      </w:r>
      <w:r>
        <w:rPr>
          <w:rFonts w:ascii="Courier New" w:hAnsi="Courier New"/>
        </w:rPr>
        <w:t>&lt;administratie&gt;</w:t>
      </w:r>
      <w:r>
        <w:rPr/>
        <w:t xml:space="preserve"> binnen </w:t>
      </w:r>
      <w:r>
        <w:rPr>
          <w:rFonts w:ascii="Courier New" w:hAnsi="Courier New"/>
        </w:rPr>
        <w:t>&lt;zender&gt;</w:t>
      </w:r>
      <w:r>
        <w:rPr/>
        <w:t xml:space="preserve"> of </w:t>
      </w:r>
      <w:r>
        <w:rPr>
          <w:rFonts w:ascii="Courier New" w:hAnsi="Courier New"/>
        </w:rPr>
        <w:t>&lt;ontvanger</w:t>
      </w:r>
      <w:r>
        <w:rPr/>
        <w:t xml:space="preserve">&gt; in de stuurgegevens deze postfix met weglating van de '_' als waarde te hebben en dient het element </w:t>
      </w:r>
      <w:r>
        <w:rPr>
          <w:rFonts w:ascii="Courier New" w:hAnsi="Courier New"/>
        </w:rPr>
        <w:t>&lt;organisatie&gt;</w:t>
      </w:r>
      <w:r>
        <w:rPr/>
        <w:t xml:space="preserve">  binnen </w:t>
      </w:r>
      <w:r>
        <w:rPr>
          <w:rFonts w:ascii="Courier New" w:hAnsi="Courier New"/>
        </w:rPr>
        <w:t>&lt;zender&gt;</w:t>
      </w:r>
      <w:r>
        <w:rPr/>
        <w:t xml:space="preserve"> of </w:t>
      </w:r>
      <w:r>
        <w:rPr>
          <w:rFonts w:ascii="Courier New" w:hAnsi="Courier New"/>
        </w:rPr>
        <w:t>&lt;ontvanger</w:t>
      </w:r>
      <w:r>
        <w:rPr/>
        <w:t xml:space="preserve">&gt; in de stuurgegevens als waarde de OIN zonder postfix te hebben. </w:t>
      </w:r>
    </w:p>
    <w:p>
      <w:pPr>
        <w:pStyle w:val="Normal"/>
        <w:numPr>
          <w:ilvl w:val="0"/>
          <w:numId w:val="0"/>
        </w:numPr>
        <w:ind w:left="720" w:hanging="0"/>
        <w:rPr/>
      </w:pPr>
      <w:r>
        <w:rPr/>
      </w:r>
    </w:p>
    <w:p>
      <w:pPr>
        <w:pStyle w:val="Normal"/>
        <w:ind w:left="0" w:right="0" w:hanging="0"/>
        <w:rPr/>
      </w:pPr>
      <w:r>
        <w:rPr/>
        <w:t>Ad 2. Bijvoorbeeld de PartyId “</w:t>
      </w:r>
      <w:r>
        <w:rPr>
          <w:rFonts w:ascii="Courier New" w:hAnsi="Courier New"/>
        </w:rPr>
        <w:t>123456789_O</w:t>
      </w:r>
      <w:r>
        <w:rPr/>
        <w:t xml:space="preserve">” </w:t>
      </w:r>
      <w:r>
        <w:rPr/>
        <w:t xml:space="preserve"> </w:t>
      </w:r>
      <w:r>
        <w:rPr/>
        <w:t>(postfix “</w:t>
      </w:r>
      <w:r>
        <w:rPr>
          <w:rFonts w:ascii="Courier New" w:hAnsi="Courier New"/>
        </w:rPr>
        <w:t>_O</w:t>
      </w:r>
      <w:r>
        <w:rPr/>
        <w:t>” staat voor Ontwikkelomgeving) wordt als volgt vertaald naar de stuurgevens van StUF:</w:t>
      </w:r>
    </w:p>
    <w:p>
      <w:pPr>
        <w:pStyle w:val="Normal"/>
        <w:ind w:left="0" w:right="0" w:hanging="0"/>
        <w:rPr/>
      </w:pPr>
      <w:r>
        <w:rPr/>
        <w:br/>
      </w:r>
      <w:r>
        <w:rPr>
          <w:rFonts w:ascii="Courier New" w:hAnsi="Courier New"/>
          <w:sz w:val="20"/>
          <w:szCs w:val="20"/>
        </w:rPr>
        <w:t>&lt;StUF:zender&gt;</w:t>
      </w:r>
    </w:p>
    <w:p>
      <w:pPr>
        <w:pStyle w:val="Normal"/>
        <w:ind w:left="0" w:right="0" w:hanging="0"/>
        <w:rPr>
          <w:rFonts w:ascii="Courier New" w:hAnsi="Courier New"/>
          <w:sz w:val="20"/>
          <w:szCs w:val="20"/>
        </w:rPr>
      </w:pPr>
      <w:r>
        <w:rPr>
          <w:rFonts w:ascii="Courier New" w:hAnsi="Courier New"/>
          <w:sz w:val="20"/>
          <w:szCs w:val="20"/>
        </w:rPr>
        <w:tab/>
        <w:t>&lt;StUF:organisatie&gt;123456789&lt;/StUF:organisatie&gt;</w:t>
      </w:r>
    </w:p>
    <w:p>
      <w:pPr>
        <w:pStyle w:val="Normal"/>
        <w:ind w:left="0" w:right="0" w:hanging="0"/>
        <w:rPr>
          <w:rFonts w:ascii="Courier New" w:hAnsi="Courier New"/>
          <w:sz w:val="20"/>
          <w:szCs w:val="20"/>
        </w:rPr>
      </w:pPr>
      <w:r>
        <w:rPr>
          <w:rFonts w:ascii="Courier New" w:hAnsi="Courier New"/>
          <w:sz w:val="20"/>
          <w:szCs w:val="20"/>
        </w:rPr>
        <w:tab/>
        <w:t>&lt;StUF:administratie&gt;O&lt;/StUF:administratie&gt;</w:t>
      </w:r>
    </w:p>
    <w:p>
      <w:pPr>
        <w:pStyle w:val="Normal"/>
        <w:ind w:left="0" w:right="0" w:hanging="0"/>
        <w:rPr/>
      </w:pPr>
      <w:r>
        <w:rPr>
          <w:rFonts w:ascii="Courier New" w:hAnsi="Courier New"/>
          <w:sz w:val="20"/>
          <w:szCs w:val="20"/>
        </w:rPr>
        <w:t>&lt;/StUF:zender&gt;</w:t>
        <w:br/>
      </w:r>
      <w:r>
        <w:rPr/>
        <w:br/>
        <w:t xml:space="preserve">Een eventueel in de CPA opgenomen PartyName heeft geen relatie naar een element in de StUF-stuurgegevens. </w:t>
      </w:r>
    </w:p>
    <w:p>
      <w:pPr>
        <w:pStyle w:val="Normal"/>
        <w:rPr/>
      </w:pPr>
      <w:r>
        <w:rPr/>
      </w:r>
    </w:p>
    <w:p>
      <w:pPr>
        <w:pStyle w:val="Normal"/>
        <w:rPr/>
      </w:pPr>
      <w:r>
        <w:rPr/>
        <w:t xml:space="preserve">Het voorschrijven van een messageOrder heeft alleen zin voor asynchrone antwoordberichten, omdat dit de enige berichten zijn waarvoor het ConversationId wordt gevuld. Voor het verder vullen van de </w:t>
      </w:r>
      <w:r>
        <w:rPr>
          <w:sz w:val="22"/>
        </w:rPr>
        <w:t>Digikoppeling</w:t>
      </w:r>
      <w:r>
        <w:rPr/>
        <w:t xml:space="preserve"> ebMS Servicespecificatie wordt verwezen naar de </w:t>
      </w:r>
      <w:r>
        <w:rPr>
          <w:sz w:val="22"/>
        </w:rPr>
        <w:t>Digikoppeling</w:t>
      </w:r>
      <w:r>
        <w:rPr/>
        <w:t xml:space="preserve"> documentatie.</w:t>
      </w:r>
    </w:p>
    <w:p>
      <w:pPr>
        <w:pStyle w:val="Tekstblok"/>
        <w:spacing w:before="0" w:after="0"/>
        <w:rPr/>
      </w:pPr>
      <w:r>
        <w:rPr/>
      </w:r>
    </w:p>
    <w:p>
      <w:pPr>
        <w:pStyle w:val="Tekstblok"/>
        <w:spacing w:before="0" w:after="0"/>
        <w:rPr/>
      </w:pPr>
      <w:r>
        <w:rPr/>
        <w:t>Voor de communicatie met de ebMS adapter wordt bij voorkeur het koppelvlak beschreven in de standaard 'Koppelvlak Digikoppeling adapter intern' [dkintern] gebruikt. Een ebMS adapter heeft daarnaast vaak een eigen leveranciersspecifieke interface voor het aanbieden en ontvangen van berichten door een applicatie. Via dit interface dienen de gegevens in de ebMS SOAP header geleverd cq opgehaald te worden. Een en ander is natuurlijk slechts nodig voor zover de adapter ze niet afleid uit de CPA cq voor zover ze niet bekend zijn in de applicatie. Het interface op zich zal hier niet besproken worden. Wel wordt in onderstaande tabel ingegaan op de waarden voor een aantal van de ebMS header elementen die afgeleid moeten worden uit de CPA of uit de inhoud van het bericht. Voor de overige gegevens, bijvoorbeeld nodig voor de betrouwbare overdracht van berichten, authenticatie, encryptie en dergelijke, wordt verwezen naar de '</w:t>
      </w:r>
      <w:r>
        <w:rPr>
          <w:sz w:val="22"/>
        </w:rPr>
        <w:t>Digikoppeling</w:t>
      </w:r>
      <w:r>
        <w:rPr/>
        <w:t xml:space="preserve"> Best Practices ebMS 2.0' en de overige voorschriften van de </w:t>
      </w:r>
      <w:r>
        <w:rPr>
          <w:sz w:val="22"/>
        </w:rPr>
        <w:t>Digikoppeling</w:t>
      </w:r>
      <w:r>
        <w:rPr/>
        <w:t>.</w:t>
      </w:r>
    </w:p>
    <w:p>
      <w:pPr>
        <w:pStyle w:val="Tekstblok"/>
        <w:spacing w:before="0" w:after="0"/>
        <w:rPr/>
      </w:pPr>
      <w:r>
        <w:rPr/>
      </w:r>
    </w:p>
    <w:tbl>
      <w:tblPr>
        <w:tblW w:w="975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14"/>
        <w:gridCol w:w="7836"/>
      </w:tblGrid>
      <w:tr>
        <w:trPr>
          <w:tblHeader w:val="true"/>
        </w:trPr>
        <w:tc>
          <w:tcPr>
            <w:tcW w:w="1914" w:type="dxa"/>
            <w:tcBorders>
              <w:top w:val="single" w:sz="2" w:space="0" w:color="000000"/>
              <w:left w:val="single" w:sz="2" w:space="0" w:color="000000"/>
              <w:bottom w:val="single" w:sz="2" w:space="0" w:color="000000"/>
              <w:insideH w:val="single" w:sz="2" w:space="0" w:color="000000"/>
            </w:tcBorders>
            <w:shd w:fill="FFFF99" w:val="clear"/>
            <w:tcMar>
              <w:left w:w="54" w:type="dxa"/>
            </w:tcMar>
          </w:tcPr>
          <w:p>
            <w:pPr>
              <w:pStyle w:val="Inhoudtabel"/>
              <w:rPr>
                <w:b/>
                <w:b/>
                <w:bCs/>
                <w:i w:val="false"/>
                <w:i w:val="false"/>
                <w:iCs w:val="false"/>
              </w:rPr>
            </w:pPr>
            <w:r>
              <w:rPr>
                <w:b/>
                <w:bCs/>
                <w:i w:val="false"/>
                <w:iCs w:val="false"/>
                <w:sz w:val="22"/>
              </w:rPr>
              <w:t>Digikoppeling</w:t>
            </w:r>
            <w:r>
              <w:rPr>
                <w:b/>
                <w:bCs/>
                <w:i w:val="false"/>
                <w:iCs w:val="false"/>
              </w:rPr>
              <w:t xml:space="preserve"> ebMS header elementen</w:t>
            </w:r>
          </w:p>
        </w:tc>
        <w:tc>
          <w:tcPr>
            <w:tcW w:w="78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FFFF99" w:val="clear"/>
            <w:tcMar>
              <w:left w:w="54" w:type="dxa"/>
            </w:tcMar>
          </w:tcPr>
          <w:p>
            <w:pPr>
              <w:pStyle w:val="Inhoudtabel"/>
              <w:rPr>
                <w:b/>
                <w:b/>
                <w:bCs/>
                <w:i w:val="false"/>
                <w:i w:val="false"/>
                <w:iCs w:val="false"/>
              </w:rPr>
            </w:pPr>
            <w:r>
              <w:rPr>
                <w:b/>
                <w:bCs/>
                <w:i w:val="false"/>
                <w:iCs w:val="false"/>
              </w:rPr>
              <w:t>Vulling op basis van de CPA en StUF-stuurgegevens</w:t>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i w:val="false"/>
                <w:i w:val="false"/>
                <w:iCs w:val="false"/>
              </w:rPr>
            </w:pPr>
            <w:r>
              <w:rPr>
                <w:i w:val="false"/>
                <w:iCs w:val="false"/>
              </w:rPr>
              <w:t>Service</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pPr>
            <w:r>
              <w:rPr>
                <w:rFonts w:eastAsia="CourierNewPSMT" w:cs="CourierNewPSMT" w:ascii="Courier New" w:hAnsi="Courier New"/>
                <w:i w:val="false"/>
                <w:iCs w:val="false"/>
                <w:sz w:val="22"/>
                <w:szCs w:val="22"/>
              </w:rPr>
              <w:t>&lt;eb:Service&gt;</w:t>
            </w:r>
            <w:r>
              <w:rPr>
                <w:rFonts w:eastAsia="CourierNewPSMT" w:cs="CourierNewPSMT"/>
                <w:sz w:val="24"/>
                <w:szCs w:val="24"/>
              </w:rPr>
              <w:t xml:space="preserve"> wordt </w:t>
            </w:r>
            <w:r>
              <w:rPr>
                <w:sz w:val="24"/>
                <w:szCs w:val="24"/>
              </w:rPr>
              <w:t>gevuld met de naam van de service in de CPA.</w:t>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Action</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left"/>
              <w:rPr/>
            </w:pPr>
            <w:r>
              <w:rPr>
                <w:rFonts w:ascii="Courier New" w:hAnsi="Courier New"/>
              </w:rPr>
              <w:t>&lt;eb:Action&gt;</w:t>
            </w:r>
            <w:r>
              <w:rPr/>
              <w:t xml:space="preserve"> wordt gevuld zoals voorgeschreven in de CPA voor het bericht.</w:t>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From</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i/>
                <w:i/>
                <w:iCs/>
              </w:rPr>
            </w:pPr>
            <w:r>
              <w:rPr>
                <w:i w:val="false"/>
                <w:iCs w:val="false"/>
              </w:rPr>
              <w:t xml:space="preserve">Binnen </w:t>
            </w:r>
            <w:r>
              <w:rPr>
                <w:rFonts w:ascii="Courier New" w:hAnsi="Courier New"/>
                <w:i w:val="false"/>
                <w:iCs w:val="false"/>
              </w:rPr>
              <w:t>&lt;eb:From&gt;</w:t>
            </w:r>
            <w:r>
              <w:rPr>
                <w:i w:val="false"/>
                <w:iCs w:val="false"/>
              </w:rPr>
              <w:t xml:space="preserve"> wordt </w:t>
            </w:r>
            <w:r>
              <w:rPr>
                <w:rFonts w:ascii="Courier New" w:hAnsi="Courier New"/>
                <w:i w:val="false"/>
                <w:iCs w:val="false"/>
              </w:rPr>
              <w:t>&lt;eb:PartyId</w:t>
            </w:r>
            <w:r>
              <w:rPr>
                <w:i w:val="false"/>
                <w:iCs w:val="false"/>
              </w:rPr>
              <w:t xml:space="preserve">&gt; gevuld met het PartyId in de CPA voor de verzender van het bericht en </w:t>
            </w:r>
            <w:r>
              <w:rPr>
                <w:rFonts w:ascii="Courier New" w:hAnsi="Courier New"/>
                <w:i w:val="false"/>
                <w:iCs w:val="false"/>
              </w:rPr>
              <w:t>&lt;eb:Role&gt;</w:t>
            </w:r>
            <w:r>
              <w:rPr>
                <w:i w:val="false"/>
                <w:iCs w:val="false"/>
              </w:rPr>
              <w:t xml:space="preserve"> wordt gevuld met “SR”, als het gaat om een verzoekbericht dat wordt verzonden door de Service Requester en met “SP”, als het gaat om een responsbericht dat wordt verzonden door de Service Provider.</w:t>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To</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i/>
                <w:i/>
                <w:iCs/>
              </w:rPr>
            </w:pPr>
            <w:r>
              <w:rPr>
                <w:i w:val="false"/>
                <w:iCs w:val="false"/>
              </w:rPr>
              <w:t xml:space="preserve">Binnen </w:t>
            </w:r>
            <w:r>
              <w:rPr>
                <w:rFonts w:ascii="Courier New" w:hAnsi="Courier New"/>
                <w:i w:val="false"/>
                <w:iCs w:val="false"/>
              </w:rPr>
              <w:t>&lt;eb:To&gt;</w:t>
            </w:r>
            <w:r>
              <w:rPr>
                <w:i w:val="false"/>
                <w:iCs w:val="false"/>
              </w:rPr>
              <w:t xml:space="preserve"> wordt </w:t>
            </w:r>
            <w:r>
              <w:rPr>
                <w:rFonts w:ascii="Courier New" w:hAnsi="Courier New"/>
                <w:i w:val="false"/>
                <w:iCs w:val="false"/>
              </w:rPr>
              <w:t>&lt;eb:PartyId</w:t>
            </w:r>
            <w:r>
              <w:rPr>
                <w:i w:val="false"/>
                <w:iCs w:val="false"/>
              </w:rPr>
              <w:t xml:space="preserve">&gt; gevuld met het PartyId in de CPA voor de ontvanger van het bericht en </w:t>
            </w:r>
            <w:r>
              <w:rPr>
                <w:rFonts w:ascii="Courier New" w:hAnsi="Courier New"/>
                <w:i w:val="false"/>
                <w:iCs w:val="false"/>
              </w:rPr>
              <w:t>&lt;eb:Role&gt;</w:t>
            </w:r>
            <w:r>
              <w:rPr>
                <w:i w:val="false"/>
                <w:iCs w:val="false"/>
              </w:rPr>
              <w:t xml:space="preserve"> wordt gevuld met “SP”, als het gaat om een verzoekbericht dat wordt verzonden naar de Service Provider en met “SR”, als het gaat om een responsbericht dat wordt verzonden naar de Service Requester.</w:t>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MessageId</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jc w:val="left"/>
              <w:rPr/>
            </w:pPr>
            <w:r>
              <w:rPr>
                <w:rFonts w:ascii="Courier New" w:hAnsi="Courier New"/>
              </w:rPr>
              <w:t>&lt;eb:MessageId&gt;</w:t>
            </w:r>
            <w:r>
              <w:rPr/>
              <w:t xml:space="preserve"> wordt gevuld met </w:t>
            </w:r>
          </w:p>
          <w:p>
            <w:pPr>
              <w:pStyle w:val="Inhoudtabel"/>
              <w:jc w:val="left"/>
              <w:rPr/>
            </w:pPr>
            <w:r>
              <w:rPr/>
            </w:r>
          </w:p>
          <w:p>
            <w:pPr>
              <w:pStyle w:val="Normal"/>
              <w:ind w:left="0" w:right="0" w:hanging="0"/>
              <w:jc w:val="left"/>
              <w:rPr/>
            </w:pPr>
            <w:r>
              <w:rPr/>
              <w:t>«referentienummer» + “@” + «domainZender»</w:t>
            </w:r>
          </w:p>
          <w:p>
            <w:pPr>
              <w:pStyle w:val="Normal"/>
              <w:ind w:left="0" w:right="0" w:hanging="0"/>
              <w:jc w:val="left"/>
              <w:rPr/>
            </w:pPr>
            <w:r>
              <w:rPr/>
            </w:r>
          </w:p>
          <w:p>
            <w:pPr>
              <w:pStyle w:val="Normal"/>
              <w:ind w:left="0" w:right="0" w:hanging="0"/>
              <w:jc w:val="left"/>
              <w:rPr/>
            </w:pPr>
            <w:r>
              <w:rPr/>
              <w:t xml:space="preserve">met </w:t>
            </w:r>
          </w:p>
          <w:p>
            <w:pPr>
              <w:pStyle w:val="Normal"/>
              <w:ind w:left="0" w:right="0" w:hanging="0"/>
              <w:jc w:val="left"/>
              <w:rPr/>
            </w:pPr>
            <w:r>
              <w:rPr/>
            </w:r>
          </w:p>
          <w:tbl>
            <w:tblPr>
              <w:tblW w:w="7025" w:type="dxa"/>
              <w:jc w:val="left"/>
              <w:tblInd w:w="0" w:type="dxa"/>
              <w:tblBorders/>
              <w:tblCellMar>
                <w:top w:w="0" w:type="dxa"/>
                <w:left w:w="0" w:type="dxa"/>
                <w:bottom w:w="0" w:type="dxa"/>
                <w:right w:w="0" w:type="dxa"/>
              </w:tblCellMar>
            </w:tblPr>
            <w:tblGrid>
              <w:gridCol w:w="2325"/>
              <w:gridCol w:w="4700"/>
            </w:tblGrid>
            <w:tr>
              <w:trPr/>
              <w:tc>
                <w:tcPr>
                  <w:tcW w:w="2325" w:type="dxa"/>
                  <w:tcBorders/>
                  <w:shd w:fill="auto" w:val="clear"/>
                </w:tcPr>
                <w:p>
                  <w:pPr>
                    <w:pStyle w:val="Normal"/>
                    <w:ind w:left="0" w:right="0" w:hanging="0"/>
                    <w:jc w:val="left"/>
                    <w:rPr/>
                  </w:pPr>
                  <w:r>
                    <w:rPr/>
                    <w:t xml:space="preserve">«referentienummer»     = </w:t>
                  </w:r>
                </w:p>
              </w:tc>
              <w:tc>
                <w:tcPr>
                  <w:tcW w:w="4700" w:type="dxa"/>
                  <w:tcBorders/>
                  <w:shd w:fill="auto" w:val="clear"/>
                </w:tcPr>
                <w:p>
                  <w:pPr>
                    <w:pStyle w:val="Normal"/>
                    <w:ind w:left="0" w:right="0" w:hanging="0"/>
                    <w:jc w:val="left"/>
                    <w:rPr/>
                  </w:pPr>
                  <w:r>
                    <w:rPr/>
                    <w:t>De waarde van het element referentienummer in de StUF-stuurgegevens</w:t>
                  </w:r>
                </w:p>
              </w:tc>
            </w:tr>
            <w:tr>
              <w:trPr/>
              <w:tc>
                <w:tcPr>
                  <w:tcW w:w="2325" w:type="dxa"/>
                  <w:tcBorders/>
                  <w:shd w:fill="auto" w:val="clear"/>
                </w:tcPr>
                <w:p>
                  <w:pPr>
                    <w:pStyle w:val="Normal"/>
                    <w:ind w:left="0" w:right="0" w:hanging="0"/>
                    <w:jc w:val="left"/>
                    <w:rPr/>
                  </w:pPr>
                  <w:r>
                    <w:rPr/>
                    <w:t>«domainZender»          =</w:t>
                  </w:r>
                </w:p>
              </w:tc>
              <w:tc>
                <w:tcPr>
                  <w:tcW w:w="4700" w:type="dxa"/>
                  <w:tcBorders/>
                  <w:shd w:fill="auto" w:val="clear"/>
                </w:tcPr>
                <w:p>
                  <w:pPr>
                    <w:pStyle w:val="Normal"/>
                    <w:ind w:left="0" w:right="0" w:hanging="0"/>
                    <w:jc w:val="left"/>
                    <w:rPr/>
                  </w:pPr>
                  <w:r>
                    <w:rPr/>
                    <w:t>«organisatieZender» + «applicatieZender» + «administratieZender» + “dkintern.nl”,</w:t>
                  </w:r>
                </w:p>
              </w:tc>
            </w:tr>
            <w:tr>
              <w:trPr/>
              <w:tc>
                <w:tcPr>
                  <w:tcW w:w="2325" w:type="dxa"/>
                  <w:tcBorders/>
                  <w:shd w:fill="auto" w:val="clear"/>
                </w:tcPr>
                <w:p>
                  <w:pPr>
                    <w:pStyle w:val="Normal"/>
                    <w:ind w:left="0" w:right="0" w:hanging="0"/>
                    <w:jc w:val="left"/>
                    <w:rPr/>
                  </w:pPr>
                  <w:r>
                    <w:rPr/>
                    <w:t>«organisatieZender»    =</w:t>
                  </w:r>
                </w:p>
              </w:tc>
              <w:tc>
                <w:tcPr>
                  <w:tcW w:w="4700" w:type="dxa"/>
                  <w:tcBorders/>
                  <w:shd w:fill="auto" w:val="clear"/>
                </w:tcPr>
                <w:p>
                  <w:pPr>
                    <w:pStyle w:val="Normal"/>
                    <w:ind w:left="0" w:right="0" w:hanging="0"/>
                    <w:jc w:val="left"/>
                    <w:rPr/>
                  </w:pPr>
                  <w:r>
                    <w:rPr/>
                    <w:t>“”</w:t>
                  </w:r>
                  <w:r>
                    <w:rPr/>
                    <w:t>, als het element organisatie in het element zender in de StUF-stuurgegevens leeg is,</w:t>
                  </w:r>
                </w:p>
              </w:tc>
            </w:tr>
            <w:tr>
              <w:trPr/>
              <w:tc>
                <w:tcPr>
                  <w:tcW w:w="2325" w:type="dxa"/>
                  <w:tcBorders/>
                  <w:shd w:fill="auto" w:val="clear"/>
                </w:tcPr>
                <w:p>
                  <w:pPr>
                    <w:pStyle w:val="Normal"/>
                    <w:ind w:left="0" w:right="0" w:hanging="0"/>
                    <w:jc w:val="left"/>
                    <w:rPr/>
                  </w:pPr>
                  <w:r>
                    <w:rPr/>
                  </w:r>
                </w:p>
              </w:tc>
              <w:tc>
                <w:tcPr>
                  <w:tcW w:w="4700" w:type="dxa"/>
                  <w:tcBorders/>
                  <w:shd w:fill="auto" w:val="clear"/>
                </w:tcPr>
                <w:p>
                  <w:pPr>
                    <w:pStyle w:val="Normal"/>
                    <w:ind w:left="0" w:right="0" w:hanging="0"/>
                    <w:jc w:val="left"/>
                    <w:rPr/>
                  </w:pPr>
                  <w:r>
                    <w:rPr/>
                    <w:t>anders de waarde van het element organisatie in het element zender in de StUF-stuurgegevens geconcateneerd met “.”</w:t>
                  </w:r>
                </w:p>
              </w:tc>
            </w:tr>
            <w:tr>
              <w:trPr/>
              <w:tc>
                <w:tcPr>
                  <w:tcW w:w="2325" w:type="dxa"/>
                  <w:tcBorders/>
                  <w:shd w:fill="auto" w:val="clear"/>
                </w:tcPr>
                <w:p>
                  <w:pPr>
                    <w:pStyle w:val="Normal"/>
                    <w:ind w:left="0" w:right="0" w:hanging="0"/>
                    <w:jc w:val="left"/>
                    <w:rPr/>
                  </w:pPr>
                  <w:r>
                    <w:rPr/>
                    <w:t>«applicatieZender»      =</w:t>
                  </w:r>
                </w:p>
              </w:tc>
              <w:tc>
                <w:tcPr>
                  <w:tcW w:w="4700" w:type="dxa"/>
                  <w:tcBorders/>
                  <w:shd w:fill="auto" w:val="clear"/>
                </w:tcPr>
                <w:p>
                  <w:pPr>
                    <w:pStyle w:val="Normal"/>
                    <w:ind w:left="0" w:right="0" w:hanging="0"/>
                    <w:jc w:val="left"/>
                    <w:rPr/>
                  </w:pPr>
                  <w:r>
                    <w:rPr/>
                    <w:t>de waarde van het element applicatie in het element zender in de StUF-stuurgegevens geconcateneerd met “.”</w:t>
                  </w:r>
                </w:p>
              </w:tc>
            </w:tr>
            <w:tr>
              <w:trPr/>
              <w:tc>
                <w:tcPr>
                  <w:tcW w:w="2325" w:type="dxa"/>
                  <w:tcBorders/>
                  <w:shd w:fill="auto" w:val="clear"/>
                </w:tcPr>
                <w:p>
                  <w:pPr>
                    <w:pStyle w:val="Normal"/>
                    <w:ind w:left="0" w:right="0" w:hanging="0"/>
                    <w:jc w:val="left"/>
                    <w:rPr/>
                  </w:pPr>
                  <w:r>
                    <w:rPr/>
                    <w:t>«administratieZender» =</w:t>
                  </w:r>
                </w:p>
              </w:tc>
              <w:tc>
                <w:tcPr>
                  <w:tcW w:w="4700" w:type="dxa"/>
                  <w:tcBorders/>
                  <w:shd w:fill="auto" w:val="clear"/>
                </w:tcPr>
                <w:p>
                  <w:pPr>
                    <w:pStyle w:val="Normal"/>
                    <w:ind w:left="0" w:right="0" w:hanging="0"/>
                    <w:jc w:val="left"/>
                    <w:rPr/>
                  </w:pPr>
                  <w:r>
                    <w:rPr/>
                    <w:t>“”</w:t>
                  </w:r>
                  <w:r>
                    <w:rPr/>
                    <w:t>, als het element administratie in het element zender in de StUF-stuurgegevens leeg is,</w:t>
                  </w:r>
                </w:p>
              </w:tc>
            </w:tr>
            <w:tr>
              <w:trPr/>
              <w:tc>
                <w:tcPr>
                  <w:tcW w:w="2325" w:type="dxa"/>
                  <w:tcBorders/>
                  <w:shd w:fill="auto" w:val="clear"/>
                </w:tcPr>
                <w:p>
                  <w:pPr>
                    <w:pStyle w:val="Normal"/>
                    <w:ind w:left="0" w:right="0" w:hanging="0"/>
                    <w:jc w:val="left"/>
                    <w:rPr/>
                  </w:pPr>
                  <w:r>
                    <w:rPr/>
                  </w:r>
                </w:p>
              </w:tc>
              <w:tc>
                <w:tcPr>
                  <w:tcW w:w="4700" w:type="dxa"/>
                  <w:tcBorders/>
                  <w:shd w:fill="auto" w:val="clear"/>
                </w:tcPr>
                <w:p>
                  <w:pPr>
                    <w:pStyle w:val="Normal"/>
                    <w:ind w:left="0" w:right="0" w:hanging="0"/>
                    <w:jc w:val="left"/>
                    <w:rPr/>
                  </w:pPr>
                  <w:r>
                    <w:rPr/>
                    <w:t>anders de waarde van het element administratie in het element zender in de StUF-stuurgegevens geconcateneerd met “.”</w:t>
                  </w:r>
                </w:p>
              </w:tc>
            </w:tr>
          </w:tbl>
          <w:p>
            <w:pPr>
              <w:pStyle w:val="Normal"/>
              <w:ind w:left="0" w:right="0" w:hanging="0"/>
              <w:jc w:val="left"/>
              <w:rPr/>
            </w:pPr>
            <w:r>
              <w:rPr/>
            </w:r>
          </w:p>
          <w:p>
            <w:pPr>
              <w:pStyle w:val="Normal"/>
              <w:ind w:left="0" w:right="0" w:hanging="0"/>
              <w:jc w:val="left"/>
              <w:rPr/>
            </w:pPr>
            <w:r>
              <w:rPr/>
              <w:t>De voorschriften van StUF voor het referentienummer garanderen praktisch gesproken dat het eb:MessageId globaal uniek is.</w:t>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RefToMessageId</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rFonts w:ascii="Courier New" w:hAnsi="Courier New"/>
              </w:rPr>
              <w:t>&lt;eb:RefToMessageId&gt;</w:t>
            </w:r>
            <w:r>
              <w:rPr/>
              <w:t xml:space="preserve"> wordt niet opgenomen, als het element </w:t>
            </w:r>
            <w:r>
              <w:rPr>
                <w:rFonts w:ascii="Courier New" w:hAnsi="Courier New"/>
              </w:rPr>
              <w:t>&lt;StUF:crossRefNummer&gt;</w:t>
            </w:r>
            <w:r>
              <w:rPr/>
              <w:t xml:space="preserve"> niet voorkomt in de stuurgegevens. Zo ja, dan wordt het gevuld met</w:t>
            </w:r>
          </w:p>
          <w:p>
            <w:pPr>
              <w:pStyle w:val="Normal"/>
              <w:ind w:left="0" w:right="0" w:hanging="0"/>
              <w:jc w:val="left"/>
              <w:rPr/>
            </w:pPr>
            <w:r>
              <w:rPr/>
            </w:r>
          </w:p>
          <w:p>
            <w:pPr>
              <w:pStyle w:val="Normal"/>
              <w:ind w:left="0" w:right="0" w:hanging="0"/>
              <w:jc w:val="left"/>
              <w:rPr/>
            </w:pPr>
            <w:r>
              <w:rPr/>
              <w:t>«crossRefnummer» + “@” + «domainOntvanger»</w:t>
            </w:r>
          </w:p>
          <w:p>
            <w:pPr>
              <w:pStyle w:val="Normal"/>
              <w:ind w:left="0" w:right="0" w:hanging="0"/>
              <w:jc w:val="left"/>
              <w:rPr/>
            </w:pPr>
            <w:r>
              <w:rPr/>
            </w:r>
          </w:p>
          <w:p>
            <w:pPr>
              <w:pStyle w:val="Normal"/>
              <w:ind w:left="0" w:right="0" w:hanging="0"/>
              <w:jc w:val="left"/>
              <w:rPr/>
            </w:pPr>
            <w:r>
              <w:rPr/>
              <w:t xml:space="preserve">met </w:t>
            </w:r>
          </w:p>
          <w:p>
            <w:pPr>
              <w:pStyle w:val="Normal"/>
              <w:ind w:left="0" w:right="0" w:hanging="0"/>
              <w:jc w:val="left"/>
              <w:rPr/>
            </w:pPr>
            <w:r>
              <w:rPr/>
            </w:r>
          </w:p>
          <w:tbl>
            <w:tblPr>
              <w:tblW w:w="7650" w:type="dxa"/>
              <w:jc w:val="left"/>
              <w:tblInd w:w="0" w:type="dxa"/>
              <w:tblBorders/>
              <w:tblCellMar>
                <w:top w:w="0" w:type="dxa"/>
                <w:left w:w="0" w:type="dxa"/>
                <w:bottom w:w="0" w:type="dxa"/>
                <w:right w:w="0" w:type="dxa"/>
              </w:tblCellMar>
            </w:tblPr>
            <w:tblGrid>
              <w:gridCol w:w="2835"/>
              <w:gridCol w:w="4815"/>
            </w:tblGrid>
            <w:tr>
              <w:trPr/>
              <w:tc>
                <w:tcPr>
                  <w:tcW w:w="2835" w:type="dxa"/>
                  <w:tcBorders/>
                  <w:shd w:fill="auto" w:val="clear"/>
                </w:tcPr>
                <w:p>
                  <w:pPr>
                    <w:pStyle w:val="Normal"/>
                    <w:ind w:left="0" w:right="0" w:hanging="0"/>
                    <w:jc w:val="left"/>
                    <w:rPr/>
                  </w:pPr>
                  <w:r>
                    <w:rPr/>
                    <w:t xml:space="preserve">«crossRefnummer»            = </w:t>
                  </w:r>
                </w:p>
              </w:tc>
              <w:tc>
                <w:tcPr>
                  <w:tcW w:w="4815" w:type="dxa"/>
                  <w:tcBorders/>
                  <w:shd w:fill="auto" w:val="clear"/>
                </w:tcPr>
                <w:p>
                  <w:pPr>
                    <w:pStyle w:val="Normal"/>
                    <w:ind w:left="0" w:right="0" w:hanging="0"/>
                    <w:jc w:val="left"/>
                    <w:rPr/>
                  </w:pPr>
                  <w:r>
                    <w:rPr/>
                    <w:t>De waarde van het element crossRefnummer in de StUF-stuurgegevens</w:t>
                  </w:r>
                </w:p>
              </w:tc>
            </w:tr>
            <w:tr>
              <w:trPr/>
              <w:tc>
                <w:tcPr>
                  <w:tcW w:w="2835" w:type="dxa"/>
                  <w:tcBorders/>
                  <w:shd w:fill="auto" w:val="clear"/>
                </w:tcPr>
                <w:p>
                  <w:pPr>
                    <w:pStyle w:val="Normal"/>
                    <w:ind w:left="0" w:right="0" w:hanging="0"/>
                    <w:jc w:val="left"/>
                    <w:rPr/>
                  </w:pPr>
                  <w:r>
                    <w:rPr/>
                    <w:t>«domainOntvanger»          =</w:t>
                  </w:r>
                </w:p>
              </w:tc>
              <w:tc>
                <w:tcPr>
                  <w:tcW w:w="4815" w:type="dxa"/>
                  <w:tcBorders/>
                  <w:shd w:fill="auto" w:val="clear"/>
                </w:tcPr>
                <w:p>
                  <w:pPr>
                    <w:pStyle w:val="Normal"/>
                    <w:ind w:left="0" w:right="0" w:hanging="0"/>
                    <w:jc w:val="left"/>
                    <w:rPr/>
                  </w:pPr>
                  <w:r>
                    <w:rPr/>
                    <w:t>«organisatieOntvanger» + «applicatieOntvanger» + «administratieOntvanger» + “dkintern.nl”,</w:t>
                  </w:r>
                </w:p>
              </w:tc>
            </w:tr>
            <w:tr>
              <w:trPr/>
              <w:tc>
                <w:tcPr>
                  <w:tcW w:w="2835" w:type="dxa"/>
                  <w:tcBorders/>
                  <w:shd w:fill="auto" w:val="clear"/>
                </w:tcPr>
                <w:p>
                  <w:pPr>
                    <w:pStyle w:val="Normal"/>
                    <w:ind w:left="0" w:right="0" w:hanging="0"/>
                    <w:jc w:val="left"/>
                    <w:rPr/>
                  </w:pPr>
                  <w:r>
                    <w:rPr/>
                    <w:t>«organisatieOntvanger»     =</w:t>
                  </w:r>
                </w:p>
              </w:tc>
              <w:tc>
                <w:tcPr>
                  <w:tcW w:w="4815" w:type="dxa"/>
                  <w:tcBorders/>
                  <w:shd w:fill="auto" w:val="clear"/>
                </w:tcPr>
                <w:p>
                  <w:pPr>
                    <w:pStyle w:val="Normal"/>
                    <w:ind w:left="0" w:right="0" w:hanging="0"/>
                    <w:jc w:val="left"/>
                    <w:rPr/>
                  </w:pPr>
                  <w:r>
                    <w:rPr/>
                    <w:t>“”</w:t>
                  </w:r>
                  <w:r>
                    <w:rPr/>
                    <w:t>, als het element organisatie in het element ontvanger in de StUF-stuurgegevens leeg is,</w:t>
                  </w:r>
                </w:p>
              </w:tc>
            </w:tr>
            <w:tr>
              <w:trPr/>
              <w:tc>
                <w:tcPr>
                  <w:tcW w:w="2835" w:type="dxa"/>
                  <w:tcBorders/>
                  <w:shd w:fill="auto" w:val="clear"/>
                </w:tcPr>
                <w:p>
                  <w:pPr>
                    <w:pStyle w:val="Normal"/>
                    <w:ind w:left="0" w:right="0" w:hanging="0"/>
                    <w:jc w:val="left"/>
                    <w:rPr/>
                  </w:pPr>
                  <w:r>
                    <w:rPr/>
                  </w:r>
                </w:p>
              </w:tc>
              <w:tc>
                <w:tcPr>
                  <w:tcW w:w="4815" w:type="dxa"/>
                  <w:tcBorders/>
                  <w:shd w:fill="auto" w:val="clear"/>
                </w:tcPr>
                <w:p>
                  <w:pPr>
                    <w:pStyle w:val="Normal"/>
                    <w:ind w:left="0" w:right="0" w:hanging="0"/>
                    <w:jc w:val="left"/>
                    <w:rPr/>
                  </w:pPr>
                  <w:r>
                    <w:rPr/>
                    <w:t>anders de waarde van het element organisatie in het element ontvanger in de StUF-stuurgegevens geconcateneerd met “.”</w:t>
                  </w:r>
                </w:p>
              </w:tc>
            </w:tr>
            <w:tr>
              <w:trPr/>
              <w:tc>
                <w:tcPr>
                  <w:tcW w:w="2835" w:type="dxa"/>
                  <w:tcBorders/>
                  <w:shd w:fill="auto" w:val="clear"/>
                </w:tcPr>
                <w:p>
                  <w:pPr>
                    <w:pStyle w:val="Normal"/>
                    <w:ind w:left="0" w:right="0" w:hanging="0"/>
                    <w:jc w:val="left"/>
                    <w:rPr/>
                  </w:pPr>
                  <w:r>
                    <w:rPr/>
                    <w:t>«applicatieOntvanger»       =</w:t>
                  </w:r>
                </w:p>
              </w:tc>
              <w:tc>
                <w:tcPr>
                  <w:tcW w:w="4815" w:type="dxa"/>
                  <w:tcBorders/>
                  <w:shd w:fill="auto" w:val="clear"/>
                </w:tcPr>
                <w:p>
                  <w:pPr>
                    <w:pStyle w:val="Normal"/>
                    <w:ind w:left="0" w:right="0" w:hanging="0"/>
                    <w:jc w:val="left"/>
                    <w:rPr/>
                  </w:pPr>
                  <w:r>
                    <w:rPr/>
                    <w:t>de waarde van het element applicatie in het element ontvanger in de StUF-stuurgegevens geconcateneerd met “.”</w:t>
                  </w:r>
                </w:p>
              </w:tc>
            </w:tr>
            <w:tr>
              <w:trPr/>
              <w:tc>
                <w:tcPr>
                  <w:tcW w:w="2835" w:type="dxa"/>
                  <w:tcBorders/>
                  <w:shd w:fill="auto" w:val="clear"/>
                </w:tcPr>
                <w:p>
                  <w:pPr>
                    <w:pStyle w:val="Normal"/>
                    <w:ind w:left="0" w:right="0" w:hanging="0"/>
                    <w:jc w:val="left"/>
                    <w:rPr/>
                  </w:pPr>
                  <w:r>
                    <w:rPr/>
                    <w:t>«administratieOntvanger» =</w:t>
                  </w:r>
                </w:p>
              </w:tc>
              <w:tc>
                <w:tcPr>
                  <w:tcW w:w="4815" w:type="dxa"/>
                  <w:tcBorders/>
                  <w:shd w:fill="auto" w:val="clear"/>
                </w:tcPr>
                <w:p>
                  <w:pPr>
                    <w:pStyle w:val="Normal"/>
                    <w:ind w:left="0" w:right="0" w:hanging="0"/>
                    <w:jc w:val="left"/>
                    <w:rPr/>
                  </w:pPr>
                  <w:r>
                    <w:rPr/>
                    <w:t>“”</w:t>
                  </w:r>
                  <w:r>
                    <w:rPr/>
                    <w:t>, als het element administratie in het element ontvanger in de StUF-stuurgegevens leeg is,</w:t>
                  </w:r>
                </w:p>
              </w:tc>
            </w:tr>
            <w:tr>
              <w:trPr/>
              <w:tc>
                <w:tcPr>
                  <w:tcW w:w="2835" w:type="dxa"/>
                  <w:tcBorders/>
                  <w:shd w:fill="auto" w:val="clear"/>
                </w:tcPr>
                <w:p>
                  <w:pPr>
                    <w:pStyle w:val="Normal"/>
                    <w:ind w:left="0" w:right="0" w:hanging="0"/>
                    <w:jc w:val="left"/>
                    <w:rPr/>
                  </w:pPr>
                  <w:r>
                    <w:rPr/>
                  </w:r>
                </w:p>
              </w:tc>
              <w:tc>
                <w:tcPr>
                  <w:tcW w:w="4815" w:type="dxa"/>
                  <w:tcBorders/>
                  <w:shd w:fill="auto" w:val="clear"/>
                </w:tcPr>
                <w:p>
                  <w:pPr>
                    <w:pStyle w:val="Normal"/>
                    <w:ind w:left="0" w:right="0" w:hanging="0"/>
                    <w:jc w:val="left"/>
                    <w:rPr/>
                  </w:pPr>
                  <w:r>
                    <w:rPr/>
                    <w:t>anders de waarde van het element administratie in het element ontvanger in de StUF-stuurgegevens geconcateneerd met “.”</w:t>
                  </w:r>
                </w:p>
              </w:tc>
            </w:tr>
          </w:tbl>
          <w:p>
            <w:pPr>
              <w:pStyle w:val="Inhoudtabel"/>
              <w:rPr/>
            </w:pPr>
            <w:r>
              <w:rPr/>
            </w:r>
          </w:p>
        </w:tc>
      </w:tr>
      <w:tr>
        <w:trPr/>
        <w:tc>
          <w:tcPr>
            <w:tcW w:w="1914" w:type="dxa"/>
            <w:tcBorders>
              <w:left w:val="single" w:sz="2" w:space="0" w:color="000000"/>
              <w:bottom w:val="single" w:sz="2" w:space="0" w:color="000000"/>
              <w:insideH w:val="single" w:sz="2" w:space="0" w:color="000000"/>
            </w:tcBorders>
            <w:shd w:fill="auto" w:val="clear"/>
            <w:tcMar>
              <w:left w:w="54" w:type="dxa"/>
            </w:tcMar>
          </w:tcPr>
          <w:p>
            <w:pPr>
              <w:pStyle w:val="Inhoudtabel"/>
              <w:rPr/>
            </w:pPr>
            <w:r>
              <w:rPr/>
              <w:t>ConversationId</w:t>
            </w:r>
          </w:p>
        </w:tc>
        <w:tc>
          <w:tcPr>
            <w:tcW w:w="78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Inhoudtabel"/>
              <w:rPr/>
            </w:pPr>
            <w:r>
              <w:rPr/>
              <w:t xml:space="preserve">Als het element crossRefnummer in de StUF-stuurgegevens leeg is, dan wordt </w:t>
            </w:r>
            <w:r>
              <w:rPr>
                <w:rFonts w:ascii="Courier New" w:hAnsi="Courier New"/>
              </w:rPr>
              <w:t>&lt;eb:ConversationId&gt;</w:t>
            </w:r>
            <w:r>
              <w:rPr/>
              <w:t xml:space="preserve">  gevuld met de waarde voor MessageId en anders met de waarde voor RefToMessageId.</w:t>
            </w:r>
          </w:p>
        </w:tc>
      </w:tr>
    </w:tbl>
    <w:p>
      <w:pPr>
        <w:pStyle w:val="Normal"/>
        <w:rPr/>
      </w:pPr>
      <w:r>
        <w:rPr/>
      </w:r>
    </w:p>
    <w:p>
      <w:pPr>
        <w:pStyle w:val="Normal"/>
        <w:ind w:left="0" w:right="0" w:hanging="0"/>
        <w:jc w:val="left"/>
        <w:rPr/>
      </w:pPr>
      <w:r>
        <w:rPr/>
        <w:t>Binaire bijlagen dienen base64Binary encoded te worden opgenomen in het xml-bericht en mogen niet met MTOM worden geoptimaliseerd, omdat ebMS gebruik maakt van SOAP with attachments.</w:t>
      </w:r>
    </w:p>
    <w:p>
      <w:pPr>
        <w:pStyle w:val="Kop1"/>
        <w:numPr>
          <w:ilvl w:val="0"/>
          <w:numId w:val="1"/>
        </w:numPr>
        <w:tabs>
          <w:tab w:val="left" w:pos="0" w:leader="none"/>
          <w:tab w:val="left" w:pos="119" w:leader="none"/>
          <w:tab w:val="left" w:pos="595" w:leader="none"/>
          <w:tab w:val="left" w:pos="1196" w:leader="none"/>
          <w:tab w:val="left" w:pos="2398" w:leader="none"/>
          <w:tab w:val="left" w:pos="3476" w:leader="none"/>
          <w:tab w:val="left" w:pos="4559" w:leader="none"/>
          <w:tab w:val="left" w:pos="5755" w:leader="none"/>
          <w:tab w:val="left" w:pos="6838" w:leader="none"/>
          <w:tab w:val="left" w:pos="8034" w:leader="none"/>
          <w:tab w:val="left" w:pos="8998" w:leader="none"/>
        </w:tabs>
        <w:spacing w:before="0" w:after="60"/>
        <w:ind w:left="0" w:right="0" w:hanging="0"/>
        <w:rPr/>
      </w:pPr>
      <w:r>
        <w:rPr/>
        <w:t>Referenties</w:t>
      </w:r>
    </w:p>
    <w:p>
      <w:pPr>
        <w:pStyle w:val="Normal"/>
        <w:rPr/>
      </w:pPr>
      <w:r>
        <w:rPr/>
        <w:t>[HTTP] RFC 2616 - Hypertext Transfer Protocol HTTP/1.1</w:t>
      </w:r>
    </w:p>
    <w:p>
      <w:pPr>
        <w:pStyle w:val="Normal"/>
        <w:rPr/>
      </w:pPr>
      <w:r>
        <w:rPr/>
        <w:tab/>
      </w:r>
      <w:hyperlink r:id="rId16">
        <w:r>
          <w:rPr>
            <w:rStyle w:val="Internetkoppeling"/>
          </w:rPr>
          <w:t>http://www.w3.org/Protocols/rfc2616/rfc2616.html</w:t>
        </w:r>
      </w:hyperlink>
      <w:r>
        <w:rPr/>
        <w:tab/>
      </w:r>
    </w:p>
    <w:p>
      <w:pPr>
        <w:pStyle w:val="Normal"/>
        <w:rPr/>
      </w:pPr>
      <w:r>
        <w:rPr/>
      </w:r>
    </w:p>
    <w:p>
      <w:pPr>
        <w:pStyle w:val="Normal"/>
        <w:rPr/>
      </w:pPr>
      <w:r>
        <w:rPr/>
        <w:t>[MTOM]  specificatie van MTOM in combinatie met SOAP1.2</w:t>
      </w:r>
    </w:p>
    <w:p>
      <w:pPr>
        <w:pStyle w:val="Normal"/>
        <w:rPr/>
      </w:pPr>
      <w:r>
        <w:rPr/>
        <w:tab/>
      </w:r>
      <w:hyperlink r:id="rId17">
        <w:r>
          <w:rPr>
            <w:rStyle w:val="Internetkoppeling"/>
          </w:rPr>
          <w:t>http://www.w3.org/TR/soap12-mtom/</w:t>
        </w:r>
      </w:hyperlink>
    </w:p>
    <w:p>
      <w:pPr>
        <w:pStyle w:val="Normal"/>
        <w:rPr/>
      </w:pPr>
      <w:r>
        <w:rPr/>
      </w:r>
    </w:p>
    <w:p>
      <w:pPr>
        <w:pStyle w:val="Normal"/>
        <w:rPr/>
      </w:pPr>
      <w:r>
        <w:rPr/>
        <w:t>[MTOM, SOAP1.1] specificatie van het gebruik van MTOM in combinatie met SOAP1.1</w:t>
      </w:r>
    </w:p>
    <w:p>
      <w:pPr>
        <w:pStyle w:val="Normal"/>
        <w:rPr/>
      </w:pPr>
      <w:r>
        <w:rPr/>
        <w:tab/>
        <w:t xml:space="preserve"> </w:t>
      </w:r>
      <w:hyperlink r:id="rId18">
        <w:r>
          <w:rPr>
            <w:rStyle w:val="Internetkoppeling"/>
          </w:rPr>
          <w:t>http://www.w3.org/Submission/soap11mtom10</w:t>
        </w:r>
      </w:hyperlink>
    </w:p>
    <w:p>
      <w:pPr>
        <w:pStyle w:val="Normal"/>
        <w:rPr/>
      </w:pPr>
      <w:r>
        <w:rPr/>
      </w:r>
    </w:p>
    <w:p>
      <w:pPr>
        <w:pStyle w:val="Normal"/>
        <w:rPr/>
      </w:pPr>
      <w:r>
        <w:rPr/>
        <w:t xml:space="preserve">[SOAP] </w:t>
      </w:r>
      <w:r>
        <w:rPr>
          <w:spacing w:val="-2"/>
        </w:rPr>
        <w:t>Versie 1.1</w:t>
      </w:r>
    </w:p>
    <w:p>
      <w:pPr>
        <w:pStyle w:val="Normal"/>
        <w:rPr/>
      </w:pPr>
      <w:hyperlink r:id="rId19">
        <w:r>
          <w:rPr>
            <w:rStyle w:val="Internetkoppeling"/>
            <w:spacing w:val="-2"/>
            <w:u w:val="none"/>
          </w:rPr>
          <w:tab/>
        </w:r>
      </w:hyperlink>
      <w:hyperlink r:id="rId20">
        <w:r>
          <w:rPr>
            <w:rStyle w:val="Internetkoppeling"/>
          </w:rPr>
          <w:t>http://www.w3.org/TR/2000/NOTE-SOAP-20000508</w:t>
        </w:r>
      </w:hyperlink>
    </w:p>
    <w:p>
      <w:pPr>
        <w:pStyle w:val="Normal"/>
        <w:rPr>
          <w:rStyle w:val="Internetkoppeling"/>
        </w:rPr>
      </w:pPr>
      <w:r>
        <w:rPr/>
      </w:r>
    </w:p>
    <w:p>
      <w:pPr>
        <w:pStyle w:val="Normal"/>
        <w:rPr/>
      </w:pPr>
      <w:r>
        <w:rPr/>
        <w:t>[StUF] Versie 0301</w:t>
      </w:r>
    </w:p>
    <w:p>
      <w:pPr>
        <w:pStyle w:val="Normal"/>
        <w:ind w:left="288" w:right="0" w:hanging="275"/>
        <w:rPr/>
      </w:pPr>
      <w:hyperlink r:id="rId21">
        <w:r>
          <w:rPr>
            <w:rStyle w:val="Internetkoppeling"/>
            <w:u w:val="none"/>
          </w:rPr>
          <w:tab/>
        </w:r>
      </w:hyperlink>
      <w:r>
        <w:rPr>
          <w:rStyle w:val="Internetkoppeling"/>
          <w:lang w:val="en-US"/>
        </w:rPr>
        <w:t>http://www.gemmaonline.nl/index.php/StUF_Berichtenstandaard#StUF</w:t>
      </w:r>
    </w:p>
    <w:p>
      <w:pPr>
        <w:pStyle w:val="Normal"/>
        <w:ind w:left="288" w:right="0" w:hanging="275"/>
        <w:rPr>
          <w:rStyle w:val="Internetkoppeling"/>
          <w:color w:val="000000"/>
          <w:spacing w:val="-2"/>
          <w:lang w:val="en-US"/>
        </w:rPr>
      </w:pPr>
      <w:r>
        <w:rPr/>
      </w:r>
    </w:p>
    <w:p>
      <w:pPr>
        <w:pStyle w:val="Normal"/>
        <w:ind w:left="288" w:right="0" w:hanging="275"/>
        <w:rPr>
          <w:spacing w:val="-2"/>
          <w:lang w:val="en-US"/>
        </w:rPr>
      </w:pPr>
      <w:r>
        <w:rPr>
          <w:spacing w:val="-2"/>
          <w:lang w:val="en-US"/>
        </w:rPr>
        <w:t xml:space="preserve">[StUFXSD] Versie 0301 </w:t>
      </w:r>
    </w:p>
    <w:p>
      <w:pPr>
        <w:pStyle w:val="Normal"/>
        <w:ind w:left="288" w:right="0" w:hanging="275"/>
        <w:rPr/>
      </w:pPr>
      <w:r>
        <w:rPr>
          <w:lang w:val="en-US"/>
        </w:rPr>
        <w:tab/>
      </w:r>
      <w:r>
        <w:rPr>
          <w:rStyle w:val="Internetkoppeling"/>
          <w:lang w:val="en-US"/>
        </w:rPr>
        <w:t>http://www.gemmaonline.nl/index.php/StUF_Berichtenstandaard#StUF</w:t>
      </w:r>
    </w:p>
    <w:p>
      <w:pPr>
        <w:pStyle w:val="Normal"/>
        <w:ind w:left="288" w:right="0" w:hanging="275"/>
        <w:rPr>
          <w:rStyle w:val="Internetkoppeling"/>
          <w:color w:val="000000"/>
          <w:spacing w:val="-2"/>
          <w:lang w:val="en-US"/>
        </w:rPr>
      </w:pPr>
      <w:r>
        <w:rPr/>
      </w:r>
    </w:p>
    <w:p>
      <w:pPr>
        <w:pStyle w:val="Normal"/>
        <w:ind w:left="288" w:right="0" w:hanging="275"/>
        <w:rPr/>
      </w:pPr>
      <w:r>
        <w:rPr/>
        <w:t>[WSDL]</w:t>
        <w:tab/>
        <w:t xml:space="preserve"> Versie 1.1</w:t>
      </w:r>
    </w:p>
    <w:p>
      <w:pPr>
        <w:pStyle w:val="Normal"/>
        <w:ind w:left="288" w:right="0" w:hanging="275"/>
        <w:rPr/>
      </w:pPr>
      <w:r>
        <w:rPr/>
        <w:tab/>
      </w:r>
      <w:hyperlink r:id="rId22">
        <w:r>
          <w:rPr>
            <w:rStyle w:val="Internetkoppeling"/>
          </w:rPr>
          <w:t>http://www.w3.org/TR/wsdl</w:t>
        </w:r>
      </w:hyperlink>
    </w:p>
    <w:p>
      <w:pPr>
        <w:pStyle w:val="Normal"/>
        <w:ind w:left="288" w:right="0" w:hanging="275"/>
        <w:rPr>
          <w:rStyle w:val="Internetkoppeling"/>
        </w:rPr>
      </w:pPr>
      <w:r>
        <w:rPr/>
      </w:r>
    </w:p>
    <w:p>
      <w:pPr>
        <w:pStyle w:val="Normal"/>
        <w:ind w:left="288" w:right="0" w:hanging="275"/>
        <w:rPr/>
      </w:pPr>
      <w:r>
        <w:rPr/>
        <w:t>[WSIBP] Versie 1.1</w:t>
      </w:r>
    </w:p>
    <w:p>
      <w:pPr>
        <w:pStyle w:val="Normal"/>
        <w:ind w:left="288" w:right="0" w:hanging="275"/>
        <w:rPr>
          <w:color w:val="auto"/>
        </w:rPr>
      </w:pPr>
      <w:r>
        <w:rPr>
          <w:b w:val="false"/>
          <w:bCs w:val="false"/>
          <w:i w:val="false"/>
          <w:iCs w:val="false"/>
          <w:color w:val="auto"/>
          <w:sz w:val="22"/>
          <w:szCs w:val="22"/>
          <w:u w:val="none"/>
        </w:rPr>
        <w:tab/>
      </w:r>
      <w:hyperlink r:id="rId23">
        <w:r>
          <w:rPr>
            <w:rStyle w:val="Internetkoppeling"/>
            <w:b w:val="false"/>
            <w:bCs w:val="false"/>
            <w:i w:val="false"/>
            <w:iCs w:val="false"/>
            <w:color w:val="auto"/>
            <w:sz w:val="22"/>
            <w:szCs w:val="22"/>
            <w:u w:val="single"/>
          </w:rPr>
          <w:t>www.ws-i.org/Profiles/BasicProfile-1.1-2004-08-24.html</w:t>
        </w:r>
      </w:hyperlink>
      <w:r>
        <w:rPr>
          <w:b w:val="false"/>
          <w:bCs w:val="false"/>
          <w:i w:val="false"/>
          <w:iCs w:val="false"/>
          <w:color w:val="auto"/>
          <w:sz w:val="22"/>
          <w:szCs w:val="22"/>
          <w:u w:val="single"/>
        </w:rPr>
        <w:t xml:space="preserve"> </w:t>
      </w:r>
    </w:p>
    <w:p>
      <w:pPr>
        <w:pStyle w:val="Normal"/>
        <w:rPr/>
      </w:pPr>
      <w:r>
        <w:rPr/>
      </w:r>
    </w:p>
    <w:p>
      <w:pPr>
        <w:pStyle w:val="Normal"/>
        <w:rPr/>
      </w:pPr>
      <w:r>
        <w:rPr/>
        <w:t>[xmime]  Specificatie van het specificeren van MIME mediatype in berichten en schema's</w:t>
      </w:r>
    </w:p>
    <w:p>
      <w:pPr>
        <w:pStyle w:val="Normal"/>
        <w:rPr/>
      </w:pPr>
      <w:r>
        <w:rPr/>
        <w:tab/>
      </w:r>
      <w:hyperlink r:id="rId24">
        <w:r>
          <w:rPr>
            <w:rStyle w:val="Internetkoppeling"/>
          </w:rPr>
          <w:t>http://www.w3.org/TR/xml-media-types/</w:t>
        </w:r>
      </w:hyperlink>
    </w:p>
    <w:p>
      <w:pPr>
        <w:pStyle w:val="Normal"/>
        <w:rPr>
          <w:spacing w:val="-2"/>
        </w:rPr>
      </w:pPr>
      <w:r>
        <w:rPr>
          <w:spacing w:val="-2"/>
        </w:rPr>
      </w:r>
    </w:p>
    <w:p>
      <w:pPr>
        <w:pStyle w:val="Normal"/>
        <w:rPr/>
      </w:pPr>
      <w:r>
        <w:rPr>
          <w:spacing w:val="-2"/>
        </w:rPr>
        <w:t xml:space="preserve"> </w:t>
      </w:r>
      <w:r>
        <w:rPr>
          <w:spacing w:val="-2"/>
        </w:rPr>
        <w:t xml:space="preserve">[XML] </w:t>
      </w:r>
      <w:r>
        <w:rPr/>
        <w:t>Extensible Markup Language (XML) 1.0 (Second Edition)</w:t>
      </w:r>
    </w:p>
    <w:p>
      <w:pPr>
        <w:pStyle w:val="Normal"/>
        <w:rPr/>
      </w:pPr>
      <w:r>
        <w:rPr>
          <w:spacing w:val="-2"/>
        </w:rPr>
        <w:tab/>
      </w:r>
      <w:hyperlink r:id="rId25">
        <w:r>
          <w:rPr>
            <w:rStyle w:val="Internetkoppeling"/>
            <w:spacing w:val="-2"/>
          </w:rPr>
          <w:t>http://www.w3.org/TR/2000/REC-xml-20001006</w:t>
        </w:r>
      </w:hyperlink>
      <w:r>
        <w:rPr>
          <w:spacing w:val="-2"/>
        </w:rPr>
        <w:tab/>
      </w:r>
    </w:p>
    <w:p>
      <w:pPr>
        <w:pStyle w:val="Normal"/>
        <w:rPr>
          <w:spacing w:val="-2"/>
        </w:rPr>
      </w:pPr>
      <w:r>
        <w:rPr>
          <w:spacing w:val="-2"/>
        </w:rPr>
      </w:r>
    </w:p>
    <w:p>
      <w:pPr>
        <w:pStyle w:val="Normal"/>
        <w:rPr>
          <w:spacing w:val="-2"/>
        </w:rPr>
      </w:pPr>
      <w:r>
        <w:rPr>
          <w:spacing w:val="-2"/>
        </w:rPr>
        <w:t>[XML Schema]</w:t>
      </w:r>
    </w:p>
    <w:p>
      <w:pPr>
        <w:pStyle w:val="Normal"/>
        <w:ind w:left="-15" w:right="0" w:hanging="0"/>
        <w:rPr/>
      </w:pPr>
      <w:r>
        <w:rPr/>
        <w:tab/>
        <w:t xml:space="preserve"> </w:t>
      </w:r>
      <w:hyperlink r:id="rId26">
        <w:r>
          <w:rPr>
            <w:rStyle w:val="Internetkoppeling"/>
            <w:spacing w:val="-2"/>
          </w:rPr>
          <w:t>http://www.w3.org/TR/2004/REC-xmlschema-0-20041028</w:t>
        </w:r>
      </w:hyperlink>
      <w:r>
        <w:rPr/>
        <w:t xml:space="preserve"> (Primer)</w:t>
      </w:r>
    </w:p>
    <w:p>
      <w:pPr>
        <w:pStyle w:val="Normal"/>
        <w:rPr/>
      </w:pPr>
      <w:r>
        <w:rPr/>
        <w:tab/>
      </w:r>
      <w:hyperlink r:id="rId27">
        <w:r>
          <w:rPr>
            <w:rStyle w:val="Internetkoppeling"/>
            <w:lang w:val="fr-FR"/>
          </w:rPr>
          <w:t xml:space="preserve"> http://www.w3.org/TR/2004/REC-xmlschema-1-20041028</w:t>
        </w:r>
      </w:hyperlink>
      <w:r>
        <w:rPr>
          <w:lang w:val="fr-FR"/>
        </w:rPr>
        <w:t xml:space="preserve"> (Structures)</w:t>
      </w:r>
    </w:p>
    <w:p>
      <w:pPr>
        <w:pStyle w:val="Normal"/>
        <w:rPr/>
      </w:pPr>
      <w:r>
        <w:rPr>
          <w:lang w:val="fr-FR"/>
        </w:rPr>
        <w:tab/>
      </w:r>
      <w:hyperlink r:id="rId28">
        <w:r>
          <w:rPr>
            <w:rStyle w:val="Internetkoppeling"/>
            <w:lang w:val="fr-FR"/>
          </w:rPr>
          <w:t xml:space="preserve"> http://www.w3.org/TR/2004/REC-xmlschema-2-20041028</w:t>
        </w:r>
      </w:hyperlink>
      <w:r>
        <w:rPr>
          <w:lang w:val="fr-FR"/>
        </w:rPr>
        <w:t xml:space="preserve"> (Datatypes)</w:t>
      </w:r>
    </w:p>
    <w:p>
      <w:pPr>
        <w:pStyle w:val="Normal"/>
        <w:rPr>
          <w:lang w:val="fr-FR"/>
        </w:rPr>
      </w:pPr>
      <w:r>
        <w:rPr>
          <w:lang w:val="fr-FR"/>
        </w:rPr>
      </w:r>
    </w:p>
    <w:p>
      <w:pPr>
        <w:pStyle w:val="Normal"/>
        <w:rPr>
          <w:lang w:val="fr-FR"/>
        </w:rPr>
      </w:pPr>
      <w:r>
        <w:rPr>
          <w:lang w:val="fr-FR"/>
        </w:rPr>
        <w:t>[xop]  specificatie van xop gebruikt door MTOM</w:t>
      </w:r>
    </w:p>
    <w:p>
      <w:pPr>
        <w:pStyle w:val="Normal"/>
        <w:rPr>
          <w:lang w:val="fr-FR"/>
        </w:rPr>
      </w:pPr>
      <w:r>
        <w:rPr>
          <w:lang w:val="fr-FR"/>
        </w:rPr>
        <w:tab/>
      </w:r>
      <w:hyperlink r:id="rId29">
        <w:r>
          <w:rPr>
            <w:rStyle w:val="Internetkoppeling"/>
            <w:lang w:val="fr-FR"/>
          </w:rPr>
          <w:t>http://www.w3.org/TR/xop10/</w:t>
        </w:r>
      </w:hyperlink>
    </w:p>
    <w:p>
      <w:pPr>
        <w:pStyle w:val="Normal"/>
        <w:rPr>
          <w:lang w:val="fr-FR"/>
        </w:rPr>
      </w:pPr>
      <w:r>
        <w:rPr>
          <w:lang w:val="fr-FR"/>
        </w:rPr>
      </w:r>
    </w:p>
    <w:p>
      <w:pPr>
        <w:pStyle w:val="Normal"/>
        <w:rPr>
          <w:lang w:val="fr-FR"/>
        </w:rPr>
      </w:pPr>
      <w:r>
        <w:rPr>
          <w:lang w:val="fr-FR"/>
        </w:rPr>
        <w:t xml:space="preserve">[EBMS] ISO 15000-2 ebXML Message Service Specification. </w:t>
      </w:r>
    </w:p>
    <w:p>
      <w:pPr>
        <w:pStyle w:val="Normal"/>
        <w:rPr/>
      </w:pPr>
      <w:r>
        <w:rPr>
          <w:lang w:val="fr-FR"/>
        </w:rPr>
        <w:tab/>
      </w:r>
      <w:r>
        <w:rPr>
          <w:rStyle w:val="Internetkoppeling"/>
          <w:lang w:val="fr-FR"/>
        </w:rPr>
        <w:t xml:space="preserve">http://www.oasis-open.org/specs/index.php#ebxmlmsgv2 </w:t>
      </w:r>
    </w:p>
    <w:p>
      <w:pPr>
        <w:pStyle w:val="Normal"/>
        <w:rPr>
          <w:rStyle w:val="Internetkoppeling"/>
          <w:lang w:val="fr-FR"/>
        </w:rPr>
      </w:pPr>
      <w:r>
        <w:rPr/>
      </w:r>
    </w:p>
    <w:p>
      <w:pPr>
        <w:pStyle w:val="Normal"/>
        <w:rPr>
          <w:lang w:val="fr-FR"/>
        </w:rPr>
      </w:pPr>
      <w:r>
        <w:rPr>
          <w:lang w:val="fr-FR"/>
        </w:rPr>
        <w:t>[</w:t>
      </w:r>
      <w:r>
        <w:rPr>
          <w:sz w:val="22"/>
          <w:lang w:val="fr-FR"/>
        </w:rPr>
        <w:t>DK</w:t>
      </w:r>
      <w:r>
        <w:rPr>
          <w:lang w:val="fr-FR"/>
        </w:rPr>
        <w:t>WUS] Versie 3.0</w:t>
      </w:r>
    </w:p>
    <w:p>
      <w:pPr>
        <w:pStyle w:val="Normal"/>
        <w:rPr/>
      </w:pPr>
      <w:hyperlink r:id="rId30">
        <w:r>
          <w:rPr>
            <w:rStyle w:val="Internetkoppeling"/>
            <w:lang w:val="fr-FR"/>
          </w:rPr>
          <w:t>https://www.logius.nl/fileadmin/logius/ns/diensten/digikoppeling/koppelvlakstandaarden/Digikoppeling_3.0_Koppelvlakstandaard_WUS_v3.2.pdf</w:t>
        </w:r>
      </w:hyperlink>
      <w:r>
        <w:rPr>
          <w:lang w:val="fr-FR"/>
        </w:rPr>
        <w:t xml:space="preserve">  </w:t>
      </w:r>
    </w:p>
    <w:p>
      <w:pPr>
        <w:pStyle w:val="Normal"/>
        <w:rPr>
          <w:lang w:val="fr-FR"/>
        </w:rPr>
      </w:pPr>
      <w:r>
        <w:rPr>
          <w:lang w:val="fr-FR"/>
        </w:rPr>
      </w:r>
    </w:p>
    <w:p>
      <w:pPr>
        <w:pStyle w:val="Normal"/>
        <w:rPr/>
      </w:pPr>
      <w:r>
        <w:rPr>
          <w:lang w:val="fr-FR"/>
        </w:rPr>
        <w:t>[</w:t>
      </w:r>
      <w:r>
        <w:rPr>
          <w:sz w:val="22"/>
          <w:lang w:val="fr-FR"/>
        </w:rPr>
        <w:t>DK</w:t>
      </w:r>
      <w:r>
        <w:rPr>
          <w:lang w:val="fr-FR"/>
        </w:rPr>
        <w:t xml:space="preserve">WUSBP] Versie 3.0 </w:t>
      </w:r>
      <w:hyperlink r:id="rId31">
        <w:r>
          <w:rPr>
            <w:rStyle w:val="Internetkoppeling"/>
            <w:lang w:val="fr-FR"/>
          </w:rPr>
          <w:t>https://www.logius.nl/fileadmin/logius/ns/diensten/digikoppeling/koppelvlakstandaarden/Digikoppeling_3.0_Best_Practices_WUS_v1.9.pdf</w:t>
        </w:r>
      </w:hyperlink>
      <w:r>
        <w:rPr>
          <w:lang w:val="fr-FR"/>
        </w:rPr>
        <w:t xml:space="preserve"> </w:t>
      </w:r>
    </w:p>
    <w:p>
      <w:pPr>
        <w:pStyle w:val="Normal"/>
        <w:rPr>
          <w:lang w:val="fr-FR"/>
        </w:rPr>
      </w:pPr>
      <w:r>
        <w:rPr>
          <w:lang w:val="fr-FR"/>
        </w:rPr>
      </w:r>
    </w:p>
    <w:p>
      <w:pPr>
        <w:pStyle w:val="Normal"/>
        <w:rPr>
          <w:lang w:val="fr-FR"/>
        </w:rPr>
      </w:pPr>
      <w:r>
        <w:rPr>
          <w:lang w:val="fr-FR"/>
        </w:rPr>
        <w:t>[</w:t>
      </w:r>
      <w:r>
        <w:rPr>
          <w:sz w:val="22"/>
          <w:lang w:val="fr-FR"/>
        </w:rPr>
        <w:t>DK</w:t>
      </w:r>
      <w:r>
        <w:rPr>
          <w:lang w:val="fr-FR"/>
        </w:rPr>
        <w:t>ebMS] Versie 2.0</w:t>
      </w:r>
    </w:p>
    <w:p>
      <w:pPr>
        <w:pStyle w:val="Normal"/>
        <w:rPr/>
      </w:pPr>
      <w:hyperlink r:id="rId32">
        <w:r>
          <w:rPr>
            <w:rStyle w:val="Internetkoppeling"/>
            <w:lang w:val="fr-FR"/>
          </w:rPr>
          <w:t>https://www.logius.nl/fileadmin/logius/ns/diensten/digikoppeling/koppelvlakstandaarden/Digikoppeling_2.0_Koppelvlakstandaard_ebMS_v2.5.pdf</w:t>
        </w:r>
      </w:hyperlink>
    </w:p>
    <w:p>
      <w:pPr>
        <w:pStyle w:val="Normal"/>
        <w:rPr>
          <w:lang w:val="fr-FR"/>
        </w:rPr>
      </w:pPr>
      <w:r>
        <w:rPr>
          <w:lang w:val="fr-FR"/>
        </w:rPr>
      </w:r>
    </w:p>
    <w:p>
      <w:pPr>
        <w:pStyle w:val="Normal"/>
        <w:rPr>
          <w:lang w:val="fr-FR"/>
        </w:rPr>
      </w:pPr>
      <w:r>
        <w:rPr>
          <w:lang w:val="fr-FR"/>
        </w:rPr>
        <w:t>[</w:t>
      </w:r>
      <w:r>
        <w:rPr>
          <w:sz w:val="22"/>
          <w:lang w:val="fr-FR"/>
        </w:rPr>
        <w:t>DK</w:t>
      </w:r>
      <w:r>
        <w:rPr>
          <w:lang w:val="fr-FR"/>
        </w:rPr>
        <w:t>ebMSBP] Versie 2.0</w:t>
      </w:r>
    </w:p>
    <w:p>
      <w:pPr>
        <w:pStyle w:val="Normal"/>
        <w:rPr/>
      </w:pPr>
      <w:hyperlink r:id="rId33">
        <w:r>
          <w:rPr>
            <w:rStyle w:val="Internetkoppeling"/>
            <w:lang w:val="fr-FR"/>
          </w:rPr>
          <w:t>https://www.logius.nl/fileadmin/logius/ns/diensten/digikoppeling/koppelvlakstandaarden/Digikoppeling_2.0_Best_Practices_ebMS_v1.6.pdf</w:t>
        </w:r>
      </w:hyperlink>
      <w:r>
        <w:rPr>
          <w:lang w:val="fr-FR"/>
        </w:rPr>
        <w:t xml:space="preserve"> </w:t>
      </w:r>
    </w:p>
    <w:p>
      <w:pPr>
        <w:pStyle w:val="Normal"/>
        <w:rPr>
          <w:lang w:val="fr-FR"/>
        </w:rPr>
      </w:pPr>
      <w:r>
        <w:rPr>
          <w:lang w:val="fr-FR"/>
        </w:rPr>
      </w:r>
    </w:p>
    <w:p>
      <w:pPr>
        <w:pStyle w:val="Normal"/>
        <w:rPr>
          <w:lang w:val="fr-FR"/>
        </w:rPr>
      </w:pPr>
      <w:r>
        <w:rPr>
          <w:lang w:val="fr-FR"/>
        </w:rPr>
        <w:t>[RFC2141]</w:t>
      </w:r>
    </w:p>
    <w:p>
      <w:pPr>
        <w:pStyle w:val="Normal"/>
        <w:rPr/>
      </w:pPr>
      <w:hyperlink r:id="rId34">
        <w:r>
          <w:rPr>
            <w:rStyle w:val="Internetkoppeling"/>
            <w:lang w:val="fr-FR"/>
          </w:rPr>
          <w:t>https://www.ietf.org/rfc/rfc2141.txt</w:t>
        </w:r>
      </w:hyperlink>
      <w:r>
        <w:rPr>
          <w:lang w:val="fr-FR"/>
        </w:rPr>
        <w:t xml:space="preserve"> </w:t>
      </w:r>
    </w:p>
    <w:p>
      <w:pPr>
        <w:pStyle w:val="Normal"/>
        <w:rPr>
          <w:lang w:val="fr-FR"/>
        </w:rPr>
      </w:pPr>
      <w:r>
        <w:rPr>
          <w:lang w:val="fr-FR"/>
        </w:rPr>
      </w:r>
    </w:p>
    <w:p>
      <w:pPr>
        <w:pStyle w:val="Normal"/>
        <w:rPr>
          <w:lang w:val="fr-FR"/>
        </w:rPr>
      </w:pPr>
      <w:r>
        <w:rPr>
          <w:lang w:val="fr-FR"/>
        </w:rPr>
        <w:t>[RFC2822]</w:t>
      </w:r>
    </w:p>
    <w:p>
      <w:pPr>
        <w:pStyle w:val="Tekstblok"/>
        <w:rPr/>
      </w:pPr>
      <w:hyperlink r:id="rId35">
        <w:r>
          <w:rPr>
            <w:rStyle w:val="Internetkoppeling"/>
            <w:lang w:val="fr-FR"/>
          </w:rPr>
          <w:t>https://tools.ietf.org/html/rfc2822</w:t>
        </w:r>
      </w:hyperlink>
    </w:p>
    <w:p>
      <w:pPr>
        <w:pStyle w:val="Normal"/>
        <w:rPr>
          <w:lang w:val="fr-FR"/>
        </w:rPr>
      </w:pPr>
      <w:r>
        <w:rPr>
          <w:lang w:val="fr-FR"/>
        </w:rPr>
      </w:r>
    </w:p>
    <w:p>
      <w:pPr>
        <w:pStyle w:val="Normal"/>
        <w:rPr>
          <w:lang w:val="fr-FR"/>
        </w:rPr>
      </w:pPr>
      <w:r>
        <w:rPr>
          <w:lang w:val="fr-FR"/>
        </w:rPr>
        <w:t>[dkintern] Versie 1.0</w:t>
      </w:r>
    </w:p>
    <w:p>
      <w:pPr>
        <w:pStyle w:val="Normal"/>
        <w:rPr>
          <w:lang w:val="fr-FR"/>
        </w:rPr>
      </w:pPr>
      <w:r>
        <w:rPr>
          <w:lang w:val="fr-FR"/>
        </w:rPr>
        <w:t>Nog toe te voegen, als het document zijn definitieve plek heeft</w:t>
      </w:r>
    </w:p>
    <w:sectPr>
      <w:footnotePr>
        <w:numFmt w:val="decimal"/>
      </w:footnote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tarSymbol">
    <w:altName w:val="Arial Unicode MS"/>
    <w:charset w:val="00"/>
    <w:family w:val="auto"/>
    <w:pitch w:val="default"/>
  </w:font>
  <w:font w:name="Courier New">
    <w:charset w:val="00"/>
    <w:family w:val="modern"/>
    <w:pitch w:val="fixed"/>
  </w:font>
  <w:font w:name="Courier New">
    <w:charset w:val="00"/>
    <w:family w:val="modern"/>
    <w:pitch w:val="default"/>
  </w:font>
  <w:font w:name="Times New Roman">
    <w:charset w:val="00"/>
    <w:family w:val="roman"/>
    <w:pitch w:val="default"/>
  </w:font>
  <w:font w:name="Symbol">
    <w:charset w:val="02"/>
    <w:family w:val="auto"/>
    <w:pitch w:val="default"/>
  </w:font>
  <w:font w:name="OpenSymbol">
    <w:altName w:val="Arial Unicode MS"/>
    <w:charset w:val="01"/>
    <w:family w:val="auto"/>
    <w:pitch w:val="default"/>
  </w:font>
  <w:font w:name="Wingdings 2">
    <w:charset w:val="02"/>
    <w:family w:val="auto"/>
    <w:pitch w:val="default"/>
  </w:font>
  <w:font w:name="StarSymbol">
    <w:altName w:val="Arial Unicode MS"/>
    <w:charset w:val="01"/>
    <w:family w:val="auto"/>
    <w:pitch w:val="default"/>
  </w:font>
  <w:font w:name="Wingdings">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Voetnoot"/>
        <w:rPr/>
      </w:pPr>
      <w:r>
        <w:rPr/>
        <w:footnoteRef/>
        <w:tab/>
        <w:t>Er is niet voor gekozen om de default vulling van was:Action uit WS-Addressing Metadata standaard te volgen, omdat de hier gegeven definitie simpeler is en ook garandeert dat de SOAPAction een absolute URI is.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1"/>
      <w:numFmt w:val="decimal"/>
      <w:lvlText w:val="%1"/>
      <w:lvlJc w:val="left"/>
      <w:pPr>
        <w:ind w:left="0" w:hanging="0"/>
      </w:pPr>
    </w:lvl>
    <w:lvl w:ilvl="1">
      <w:start w:val="1"/>
      <w:pStyle w:val="Kop2"/>
      <w:numFmt w:val="decimal"/>
      <w:lvlText w:val="%1.%2"/>
      <w:lvlJc w:val="left"/>
      <w:pPr>
        <w:ind w:left="0" w:hanging="0"/>
      </w:pPr>
    </w:lvl>
    <w:lvl w:ilvl="2">
      <w:start w:val="1"/>
      <w:pStyle w:val="Kop3"/>
      <w:numFmt w:val="decimal"/>
      <w:lvlText w:val="%1.%2.%3"/>
      <w:lvlJc w:val="left"/>
      <w:pPr>
        <w:ind w:left="0" w:hanging="0"/>
      </w:pPr>
    </w:lvl>
    <w:lvl w:ilvl="3">
      <w:start w:val="1"/>
      <w:pStyle w:val="Kop4"/>
      <w:numFmt w:val="decimal"/>
      <w:lvlText w:val="%1.%2.%3.%4"/>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283"/>
        </w:tabs>
        <w:ind w:left="283" w:hanging="282"/>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283"/>
        </w:tabs>
        <w:ind w:left="283" w:hanging="282"/>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5">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6">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9">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0">
    <w:lvl w:ilvl="0">
      <w:start w:val="1"/>
      <w:numFmt w:val="bullet"/>
      <w:lvlText w:val=""/>
      <w:lvlJc w:val="left"/>
      <w:pPr>
        <w:tabs>
          <w:tab w:val="num" w:pos="283"/>
        </w:tabs>
        <w:ind w:left="283" w:hanging="282"/>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sz w:val="18"/>
        <w:szCs w:val="18"/>
        <w:rFonts w:cs="StarSymbol"/>
      </w:rPr>
    </w:lvl>
    <w:lvl w:ilvl="3">
      <w:start w:val="1"/>
      <w:numFmt w:val="bullet"/>
      <w:lvlText w:val=""/>
      <w:lvlJc w:val="left"/>
      <w:pPr>
        <w:tabs>
          <w:tab w:val="num" w:pos="1800"/>
        </w:tabs>
        <w:ind w:left="1800" w:hanging="360"/>
      </w:pPr>
      <w:rPr>
        <w:rFonts w:ascii="Wingdings" w:hAnsi="Wingdings" w:cs="Wingdings" w:hint="default"/>
        <w:sz w:val="18"/>
        <w:szCs w:val="18"/>
        <w:rFonts w:cs="StarSymbol"/>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sz w:val="18"/>
        <w:szCs w:val="18"/>
        <w:rFonts w:cs="StarSymbol"/>
      </w:rPr>
    </w:lvl>
    <w:lvl w:ilvl="6">
      <w:start w:val="1"/>
      <w:numFmt w:val="bullet"/>
      <w:lvlText w:val=""/>
      <w:lvlJc w:val="left"/>
      <w:pPr>
        <w:tabs>
          <w:tab w:val="num" w:pos="2880"/>
        </w:tabs>
        <w:ind w:left="2880" w:hanging="360"/>
      </w:pPr>
      <w:rPr>
        <w:rFonts w:ascii="Wingdings" w:hAnsi="Wingdings" w:cs="Wingdings" w:hint="default"/>
        <w:sz w:val="18"/>
        <w:szCs w:val="18"/>
        <w:rFonts w:cs="StarSymbol"/>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sz w:val="18"/>
        <w:szCs w:val="18"/>
        <w:rFonts w:cs="StarSymbol"/>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720"/>
        </w:tabs>
        <w:ind w:left="720" w:hanging="360"/>
      </w:pPr>
      <w:rPr>
        <w:rFonts w:ascii="Symbol" w:hAnsi="Symbol" w:cs="Symbol" w:hint="default"/>
        <w:sz w:val="18"/>
        <w:szCs w:val="18"/>
        <w:rFonts w:cs="StarSymbol"/>
      </w:rPr>
    </w:lvl>
    <w:lvl w:ilvl="1">
      <w:start w:val="1"/>
      <w:numFmt w:val="bullet"/>
      <w:lvlText w:val="◦"/>
      <w:lvlJc w:val="left"/>
      <w:pPr>
        <w:tabs>
          <w:tab w:val="num" w:pos="1080"/>
        </w:tabs>
        <w:ind w:left="1080" w:hanging="360"/>
      </w:pPr>
      <w:rPr>
        <w:rFonts w:ascii="OpenSymbol" w:hAnsi="OpenSymbol" w:cs="OpenSymbol" w:hint="default"/>
        <w:sz w:val="18"/>
        <w:szCs w:val="18"/>
        <w:rFonts w:cs="StarSymbol"/>
      </w:rPr>
    </w:lvl>
    <w:lvl w:ilvl="2">
      <w:start w:val="1"/>
      <w:numFmt w:val="bullet"/>
      <w:lvlText w:val="▪"/>
      <w:lvlJc w:val="left"/>
      <w:pPr>
        <w:tabs>
          <w:tab w:val="num" w:pos="1440"/>
        </w:tabs>
        <w:ind w:left="1440" w:hanging="360"/>
      </w:pPr>
      <w:rPr>
        <w:rFonts w:ascii="OpenSymbol" w:hAnsi="OpenSymbol" w:cs="OpenSymbol" w:hint="default"/>
        <w:sz w:val="18"/>
        <w:szCs w:val="18"/>
        <w:rFonts w:cs="StarSymbol"/>
      </w:rPr>
    </w:lvl>
    <w:lvl w:ilvl="3">
      <w:start w:val="1"/>
      <w:numFmt w:val="bullet"/>
      <w:lvlText w:val=""/>
      <w:lvlJc w:val="left"/>
      <w:pPr>
        <w:tabs>
          <w:tab w:val="num" w:pos="1800"/>
        </w:tabs>
        <w:ind w:left="1800" w:hanging="360"/>
      </w:pPr>
      <w:rPr>
        <w:rFonts w:ascii="Symbol" w:hAnsi="Symbol" w:cs="Symbol" w:hint="default"/>
        <w:sz w:val="18"/>
        <w:szCs w:val="18"/>
        <w:rFonts w:cs="StarSymbol"/>
      </w:rPr>
    </w:lvl>
    <w:lvl w:ilvl="4">
      <w:start w:val="1"/>
      <w:numFmt w:val="bullet"/>
      <w:lvlText w:val="◦"/>
      <w:lvlJc w:val="left"/>
      <w:pPr>
        <w:tabs>
          <w:tab w:val="num" w:pos="2160"/>
        </w:tabs>
        <w:ind w:left="2160" w:hanging="360"/>
      </w:pPr>
      <w:rPr>
        <w:rFonts w:ascii="OpenSymbol" w:hAnsi="OpenSymbol" w:cs="OpenSymbol" w:hint="default"/>
        <w:sz w:val="18"/>
        <w:szCs w:val="18"/>
        <w:rFonts w:cs="StarSymbol"/>
      </w:rPr>
    </w:lvl>
    <w:lvl w:ilvl="5">
      <w:start w:val="1"/>
      <w:numFmt w:val="bullet"/>
      <w:lvlText w:val="▪"/>
      <w:lvlJc w:val="left"/>
      <w:pPr>
        <w:tabs>
          <w:tab w:val="num" w:pos="2520"/>
        </w:tabs>
        <w:ind w:left="2520" w:hanging="360"/>
      </w:pPr>
      <w:rPr>
        <w:rFonts w:ascii="OpenSymbol" w:hAnsi="OpenSymbol" w:cs="OpenSymbol" w:hint="default"/>
        <w:sz w:val="18"/>
        <w:szCs w:val="18"/>
        <w:rFonts w:cs="StarSymbol"/>
      </w:rPr>
    </w:lvl>
    <w:lvl w:ilvl="6">
      <w:start w:val="1"/>
      <w:numFmt w:val="bullet"/>
      <w:lvlText w:val=""/>
      <w:lvlJc w:val="left"/>
      <w:pPr>
        <w:tabs>
          <w:tab w:val="num" w:pos="2880"/>
        </w:tabs>
        <w:ind w:left="2880" w:hanging="360"/>
      </w:pPr>
      <w:rPr>
        <w:rFonts w:ascii="Symbol" w:hAnsi="Symbol" w:cs="Symbol" w:hint="default"/>
        <w:sz w:val="18"/>
        <w:szCs w:val="18"/>
        <w:rFonts w:cs="StarSymbol"/>
      </w:rPr>
    </w:lvl>
    <w:lvl w:ilvl="7">
      <w:start w:val="1"/>
      <w:numFmt w:val="bullet"/>
      <w:lvlText w:val="◦"/>
      <w:lvlJc w:val="left"/>
      <w:pPr>
        <w:tabs>
          <w:tab w:val="num" w:pos="3240"/>
        </w:tabs>
        <w:ind w:left="3240" w:hanging="360"/>
      </w:pPr>
      <w:rPr>
        <w:rFonts w:ascii="OpenSymbol" w:hAnsi="OpenSymbol" w:cs="OpenSymbol" w:hint="default"/>
        <w:sz w:val="18"/>
        <w:szCs w:val="18"/>
        <w:rFonts w:cs="StarSymbol"/>
      </w:rPr>
    </w:lvl>
    <w:lvl w:ilvl="8">
      <w:start w:val="1"/>
      <w:numFmt w:val="bullet"/>
      <w:lvlText w:val="▪"/>
      <w:lvlJc w:val="left"/>
      <w:pPr>
        <w:tabs>
          <w:tab w:val="num" w:pos="3600"/>
        </w:tabs>
        <w:ind w:left="3600" w:hanging="360"/>
      </w:pPr>
      <w:rPr>
        <w:rFonts w:ascii="OpenSymbol" w:hAnsi="OpenSymbol" w:cs="OpenSymbol" w:hint="default"/>
        <w:sz w:val="18"/>
        <w:szCs w:val="18"/>
        <w:rFonts w:cs="Star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20"/>
  <w:trackRevisions/>
  <w:defaultTabStop w:val="283"/>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nl-NL" w:eastAsia="zxx" w:bidi="zxx"/>
      </w:rPr>
    </w:rPrDefault>
    <w:pPrDefault>
      <w:pPr/>
    </w:pPrDefault>
  </w:docDefaults>
  <w:style w:type="paragraph" w:styleId="Normal">
    <w:name w:val="Normal"/>
    <w:qFormat/>
    <w:pPr>
      <w:widowControl/>
      <w:kinsoku w:val="true"/>
      <w:overflowPunct w:val="true"/>
      <w:autoSpaceDE w:val="true"/>
      <w:bidi w:val="0"/>
    </w:pPr>
    <w:rPr>
      <w:rFonts w:ascii="Times New Roman" w:hAnsi="Times New Roman" w:eastAsia="Lucida Sans Unicode" w:cs="Tahoma"/>
      <w:color w:val="auto"/>
      <w:sz w:val="22"/>
      <w:szCs w:val="24"/>
      <w:lang w:val="nl-NL" w:eastAsia="zxx" w:bidi="zxx"/>
    </w:rPr>
  </w:style>
  <w:style w:type="paragraph" w:styleId="Kop1">
    <w:name w:val="Heading 1"/>
    <w:basedOn w:val="Normal"/>
    <w:next w:val="Normal"/>
    <w:qFormat/>
    <w:pPr>
      <w:keepNext/>
      <w:keepLines/>
      <w:pageBreakBefore/>
      <w:numPr>
        <w:ilvl w:val="0"/>
        <w:numId w:val="1"/>
      </w:numPr>
      <w:spacing w:before="0" w:after="60"/>
      <w:ind w:left="0" w:right="0" w:hanging="0"/>
      <w:outlineLvl w:val="0"/>
      <w:outlineLvl w:val="0"/>
    </w:pPr>
    <w:rPr>
      <w:rFonts w:ascii="Arial" w:hAnsi="Arial"/>
      <w:b/>
      <w:caps w:val="false"/>
      <w:smallCaps w:val="false"/>
      <w:sz w:val="32"/>
    </w:rPr>
  </w:style>
  <w:style w:type="paragraph" w:styleId="Kop2">
    <w:name w:val="Heading 2"/>
    <w:basedOn w:val="Normal"/>
    <w:next w:val="Normal"/>
    <w:qFormat/>
    <w:pPr>
      <w:keepNext/>
      <w:numPr>
        <w:ilvl w:val="1"/>
        <w:numId w:val="1"/>
      </w:numPr>
      <w:spacing w:before="180" w:after="0"/>
      <w:ind w:left="0" w:right="0" w:hanging="0"/>
      <w:outlineLvl w:val="1"/>
      <w:outlineLvl w:val="1"/>
    </w:pPr>
    <w:rPr>
      <w:rFonts w:ascii="Arial" w:hAnsi="Arial"/>
      <w:b/>
    </w:rPr>
  </w:style>
  <w:style w:type="paragraph" w:styleId="Kop3">
    <w:name w:val="Heading 3"/>
    <w:basedOn w:val="Normal"/>
    <w:next w:val="Normal"/>
    <w:qFormat/>
    <w:pPr>
      <w:keepNext/>
      <w:numPr>
        <w:ilvl w:val="2"/>
        <w:numId w:val="1"/>
      </w:numPr>
      <w:spacing w:before="170" w:after="0"/>
      <w:ind w:left="0" w:right="0" w:hanging="0"/>
      <w:outlineLvl w:val="2"/>
      <w:outlineLvl w:val="2"/>
    </w:pPr>
    <w:rPr>
      <w:i/>
    </w:rPr>
  </w:style>
  <w:style w:type="paragraph" w:styleId="Kop4">
    <w:name w:val="Heading 4"/>
    <w:basedOn w:val="Kop"/>
    <w:next w:val="Tekstblok"/>
    <w:autoRedefine/>
    <w:qFormat/>
    <w:pPr>
      <w:numPr>
        <w:ilvl w:val="3"/>
        <w:numId w:val="1"/>
      </w:numPr>
      <w:spacing w:before="170" w:after="0"/>
      <w:outlineLvl w:val="3"/>
      <w:outlineLvl w:val="3"/>
    </w:pPr>
    <w:rPr>
      <w:rFonts w:ascii="Times New Roman" w:hAnsi="Times New Roman"/>
      <w:b w:val="false"/>
      <w:bCs/>
      <w:i/>
      <w:iCs/>
      <w:sz w:val="22"/>
      <w:szCs w:val="24"/>
    </w:rPr>
  </w:style>
  <w:style w:type="character" w:styleId="Nummeringssymbolen">
    <w:name w:val="Nummeringssymbolen"/>
    <w:qFormat/>
    <w:rPr/>
  </w:style>
  <w:style w:type="character" w:styleId="Internetkoppeling">
    <w:name w:val="Internetkoppeling"/>
    <w:rPr>
      <w:color w:val="000080"/>
      <w:u w:val="single"/>
    </w:rPr>
  </w:style>
  <w:style w:type="character" w:styleId="Opsommingstekens">
    <w:name w:val="Opsommingstekens"/>
    <w:qFormat/>
    <w:rPr>
      <w:rFonts w:ascii="StarSymbol" w:hAnsi="StarSymbol" w:eastAsia="StarSymbol" w:cs="StarSymbol"/>
      <w:sz w:val="18"/>
      <w:szCs w:val="18"/>
    </w:rPr>
  </w:style>
  <w:style w:type="character" w:styleId="Voetnoottekens">
    <w:name w:val="Voetnoottekens"/>
    <w:qFormat/>
    <w:rPr/>
  </w:style>
  <w:style w:type="character" w:styleId="Voetnootanker">
    <w:name w:val="Voetnootanker"/>
    <w:rPr>
      <w:vertAlign w:val="superscript"/>
    </w:rPr>
  </w:style>
  <w:style w:type="character" w:styleId="Bezochteinternetkoppeling">
    <w:name w:val="Bezochte internetkoppeling"/>
    <w:rPr>
      <w:color w:val="800000"/>
      <w:u w:val="single"/>
    </w:rPr>
  </w:style>
  <w:style w:type="character" w:styleId="Sterkaccent">
    <w:name w:val="Sterk accent"/>
    <w:qFormat/>
    <w:rPr>
      <w:b/>
      <w:bCs/>
    </w:rPr>
  </w:style>
  <w:style w:type="character" w:styleId="Eindnootanker">
    <w:name w:val="Eindnootanker"/>
    <w:rPr>
      <w:vertAlign w:val="superscript"/>
    </w:rPr>
  </w:style>
  <w:style w:type="character" w:styleId="Eindnoottekens">
    <w:name w:val="Eindnoottekens"/>
    <w:qFormat/>
    <w:rPr/>
  </w:style>
  <w:style w:type="paragraph" w:styleId="Kop">
    <w:name w:val="Kop"/>
    <w:basedOn w:val="Normal"/>
    <w:next w:val="Tekstblok"/>
    <w:qFormat/>
    <w:pPr>
      <w:keepNext/>
      <w:spacing w:before="240" w:after="120"/>
    </w:pPr>
    <w:rPr>
      <w:rFonts w:ascii="Arial" w:hAnsi="Arial" w:eastAsia="Lucida Sans Unicode" w:cs="Tahoma"/>
      <w:sz w:val="28"/>
      <w:szCs w:val="28"/>
    </w:rPr>
  </w:style>
  <w:style w:type="paragraph" w:styleId="Tekstblok">
    <w:name w:val="Body Text"/>
    <w:basedOn w:val="Normal"/>
    <w:pPr>
      <w:spacing w:before="0" w:after="120"/>
    </w:pPr>
    <w:rPr/>
  </w:style>
  <w:style w:type="paragraph" w:styleId="Lijst">
    <w:name w:val="List"/>
    <w:basedOn w:val="Tekstblok"/>
    <w:pPr/>
    <w:rPr>
      <w:rFonts w:cs="Tahoma"/>
    </w:rPr>
  </w:style>
  <w:style w:type="paragraph" w:styleId="Bijschrift">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Voetnoot">
    <w:name w:val="Footnote Text"/>
    <w:basedOn w:val="Normal"/>
    <w:pPr>
      <w:suppressLineNumbers/>
      <w:spacing w:before="0" w:after="0"/>
      <w:ind w:left="283" w:right="0" w:hanging="283"/>
    </w:pPr>
    <w:rPr>
      <w:sz w:val="20"/>
      <w:szCs w:val="20"/>
    </w:rPr>
  </w:style>
  <w:style w:type="paragraph" w:styleId="Koptekst">
    <w:name w:val="Header"/>
    <w:basedOn w:val="Normal"/>
    <w:pPr>
      <w:tabs>
        <w:tab w:val="left" w:pos="-720" w:leader="none"/>
        <w:tab w:val="left" w:pos="0" w:leader="none"/>
        <w:tab w:val="left" w:pos="482" w:leader="none"/>
        <w:tab w:val="left" w:pos="958" w:leader="none"/>
        <w:tab w:val="left" w:pos="1559" w:leader="none"/>
        <w:tab w:val="left" w:pos="2761" w:leader="none"/>
        <w:tab w:val="left" w:pos="3839" w:leader="none"/>
        <w:tab w:val="center" w:pos="4536" w:leader="none"/>
        <w:tab w:val="left" w:pos="4922" w:leader="none"/>
        <w:tab w:val="left" w:pos="6118" w:leader="none"/>
        <w:tab w:val="left" w:pos="7201" w:leader="none"/>
        <w:tab w:val="left" w:pos="8397" w:leader="none"/>
        <w:tab w:val="right" w:pos="9072" w:leader="none"/>
        <w:tab w:val="left" w:pos="9361" w:leader="none"/>
      </w:tabs>
    </w:pPr>
    <w:rPr/>
  </w:style>
  <w:style w:type="paragraph" w:styleId="Inhoudtabel">
    <w:name w:val="Inhoud tabel"/>
    <w:basedOn w:val="Normal"/>
    <w:qFormat/>
    <w:pPr>
      <w:suppressLineNumbers/>
    </w:pPr>
    <w:rPr/>
  </w:style>
  <w:style w:type="paragraph" w:styleId="Kopinhoudsopgave">
    <w:name w:val="TOA Heading"/>
    <w:basedOn w:val="Kop"/>
    <w:pPr>
      <w:suppressLineNumbers/>
      <w:spacing w:before="0" w:after="0"/>
      <w:ind w:left="0" w:right="0" w:hanging="0"/>
    </w:pPr>
    <w:rPr>
      <w:b/>
      <w:bCs/>
      <w:sz w:val="32"/>
      <w:szCs w:val="32"/>
    </w:rPr>
  </w:style>
  <w:style w:type="paragraph" w:styleId="Inhoudsopgave1">
    <w:name w:val="TOC 1"/>
    <w:basedOn w:val="Index"/>
    <w:pPr>
      <w:tabs>
        <w:tab w:val="right" w:pos="283" w:leader="dot"/>
        <w:tab w:val="right" w:pos="9637" w:leader="dot"/>
      </w:tabs>
      <w:spacing w:before="170" w:after="0"/>
      <w:ind w:left="0" w:right="0" w:hanging="0"/>
    </w:pPr>
    <w:rPr>
      <w:b/>
    </w:rPr>
  </w:style>
  <w:style w:type="paragraph" w:styleId="Inhoudsopgave2">
    <w:name w:val="TOC 2"/>
    <w:basedOn w:val="Index"/>
    <w:pPr>
      <w:tabs>
        <w:tab w:val="right" w:pos="9354" w:leader="dot"/>
      </w:tabs>
      <w:spacing w:before="0" w:after="0"/>
      <w:ind w:left="283" w:right="0" w:hanging="0"/>
    </w:pPr>
    <w:rPr/>
  </w:style>
  <w:style w:type="paragraph" w:styleId="Inhoudsopgave3">
    <w:name w:val="TOC 3"/>
    <w:basedOn w:val="Index"/>
    <w:pPr>
      <w:tabs>
        <w:tab w:val="right" w:pos="9071" w:leader="dot"/>
      </w:tabs>
      <w:spacing w:before="0" w:after="0"/>
      <w:ind w:left="566" w:right="0" w:hanging="0"/>
    </w:pPr>
    <w:rPr/>
  </w:style>
  <w:style w:type="paragraph" w:styleId="Tabel">
    <w:name w:val="Tabel"/>
    <w:basedOn w:val="Bijschrift"/>
    <w:qFormat/>
    <w:pPr/>
    <w:rPr/>
  </w:style>
  <w:style w:type="paragraph" w:styleId="Tabelkop">
    <w:name w:val="Tabelkop"/>
    <w:basedOn w:val="Inhoudtabel"/>
    <w:qFormat/>
    <w:pPr>
      <w:suppressLineNumbers/>
      <w:jc w:val="center"/>
    </w:pPr>
    <w:rPr>
      <w:b/>
      <w:bCs/>
    </w:rPr>
  </w:style>
  <w:style w:type="paragraph" w:styleId="Reedsopgemaaktetekst">
    <w:name w:val="Reeds opgemaakte tekst"/>
    <w:basedOn w:val="Normal"/>
    <w:qFormat/>
    <w:pPr>
      <w:spacing w:before="0" w:after="0"/>
    </w:pPr>
    <w:rPr>
      <w:rFonts w:ascii="Courier New" w:hAnsi="Courier New" w:eastAsia="Courier New" w:cs="Courier New"/>
      <w:sz w:val="20"/>
      <w:szCs w:val="20"/>
    </w:rPr>
  </w:style>
  <w:style w:type="paragraph" w:styleId="Citaten">
    <w:name w:val="Citaten"/>
    <w:basedOn w:val="Normal"/>
    <w:qFormat/>
    <w:pPr>
      <w:spacing w:before="0" w:after="283"/>
      <w:ind w:left="567" w:right="567" w:hanging="0"/>
    </w:pPr>
    <w:rPr/>
  </w:style>
  <w:style w:type="paragraph" w:styleId="Titel">
    <w:name w:val="Title"/>
    <w:basedOn w:val="Kop"/>
    <w:next w:val="Tekstblok"/>
    <w:qFormat/>
    <w:pPr>
      <w:jc w:val="center"/>
    </w:pPr>
    <w:rPr>
      <w:b/>
      <w:bCs/>
      <w:sz w:val="56"/>
      <w:szCs w:val="56"/>
    </w:rPr>
  </w:style>
  <w:style w:type="paragraph" w:styleId="Subtitel">
    <w:name w:val="Subtitle"/>
    <w:basedOn w:val="Kop"/>
    <w:next w:val="Tekstblok"/>
    <w:qFormat/>
    <w:pPr>
      <w:spacing w:before="60" w:after="120"/>
      <w:jc w:val="center"/>
    </w:pPr>
    <w:rPr>
      <w:sz w:val="36"/>
      <w:szCs w:val="36"/>
    </w:rPr>
  </w:style>
  <w:style w:type="numbering" w:styleId="Nummering1">
    <w:name w:val="Nummering 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egem.nl/StUF/StUF0301" TargetMode="External"/><Relationship Id="rId4" Type="http://schemas.openxmlformats.org/officeDocument/2006/relationships/hyperlink" Target="http://www.egem.nl/StUF/sector/BG/0301" TargetMode="External"/><Relationship Id="rId5" Type="http://schemas.openxmlformats.org/officeDocument/2006/relationships/hyperlink" Target="http://www.w3.org/2001/XMLSchema" TargetMode="External"/><Relationship Id="rId6" Type="http://schemas.openxmlformats.org/officeDocument/2006/relationships/hyperlink" Target="http://www.w3.org/TR/soap12-mtom/" TargetMode="External"/><Relationship Id="rId7" Type="http://schemas.openxmlformats.org/officeDocument/2006/relationships/hyperlink" Target="http://www.w3.org/TR/xop10/" TargetMode="External"/><Relationship Id="rId8" Type="http://schemas.openxmlformats.org/officeDocument/2006/relationships/hyperlink" Target="http://www.w3.org/Submission/soap11mtom10" TargetMode="External"/><Relationship Id="rId9" Type="http://schemas.openxmlformats.org/officeDocument/2006/relationships/hyperlink" Target="http://www.w3.org/TR/xml-media-types/" TargetMode="External"/><Relationship Id="rId10" Type="http://schemas.openxmlformats.org/officeDocument/2006/relationships/hyperlink" Target="http://www.egem.nl/StUF/StUF0301" TargetMode="External"/><Relationship Id="rId11" Type="http://schemas.openxmlformats.org/officeDocument/2006/relationships/hyperlink" Target="http://www.w3.org/2005/05/xmlmime" TargetMode="External"/><Relationship Id="rId12" Type="http://schemas.openxmlformats.org/officeDocument/2006/relationships/hyperlink" Target="http://www.egem.nl/StUF/StUF0301" TargetMode="External"/><Relationship Id="rId13" Type="http://schemas.openxmlformats.org/officeDocument/2006/relationships/image" Target="media/image2.emf"/><Relationship Id="rId14" Type="http://schemas.openxmlformats.org/officeDocument/2006/relationships/hyperlink" Target="http://www.stelselhandboek.nl/" TargetMode="External"/><Relationship Id="rId15" Type="http://schemas.openxmlformats.org/officeDocument/2006/relationships/hyperlink" Target="http://www.stelselhandboek.nl/" TargetMode="External"/><Relationship Id="rId16" Type="http://schemas.openxmlformats.org/officeDocument/2006/relationships/hyperlink" Target="http://www.w3.org/Protocols/rfc2616/rfc2616.html" TargetMode="External"/><Relationship Id="rId17" Type="http://schemas.openxmlformats.org/officeDocument/2006/relationships/hyperlink" Target="http://www.w3.org/TR/soap12-mtom/" TargetMode="External"/><Relationship Id="rId18" Type="http://schemas.openxmlformats.org/officeDocument/2006/relationships/hyperlink" Target="http://www.w3.org/Submission/soap11mtom10" TargetMode="External"/><Relationship Id="rId19" Type="http://schemas.openxmlformats.org/officeDocument/2006/relationships/hyperlink" Target="http://www.w3.org/TR/2000/NOTE-SOAP-20000508" TargetMode="External"/><Relationship Id="rId20" Type="http://schemas.openxmlformats.org/officeDocument/2006/relationships/hyperlink" Target="http://www.w3.org/TR/2000/NOTE-SOAP-20000508" TargetMode="External"/><Relationship Id="rId21" Type="http://schemas.openxmlformats.org/officeDocument/2006/relationships/hyperlink" Target="https://www.surfgroepen.nl/sites/stuf/Shared Documents/Forms/bestanden.aspx?RootFolder=/sites/stuf/Shared Documents/4_StUF_Standaarden/StUF 03.01 (In Gebruik)" TargetMode="External"/><Relationship Id="rId22" Type="http://schemas.openxmlformats.org/officeDocument/2006/relationships/hyperlink" Target="http://www.w3.org/TR/wsdl" TargetMode="External"/><Relationship Id="rId23" Type="http://schemas.openxmlformats.org/officeDocument/2006/relationships/hyperlink" Target="http://www.ws-i.org/Profiles/BasicProfile-1.1-2004-08-24.html" TargetMode="External"/><Relationship Id="rId24" Type="http://schemas.openxmlformats.org/officeDocument/2006/relationships/hyperlink" Target="http://www.w3.org/TR/xml-media-types/" TargetMode="External"/><Relationship Id="rId25" Type="http://schemas.openxmlformats.org/officeDocument/2006/relationships/hyperlink" Target="http://www.w3.org/TR/2000/REC-xml-20001006" TargetMode="External"/><Relationship Id="rId26" Type="http://schemas.openxmlformats.org/officeDocument/2006/relationships/hyperlink" Target="http://www.w3.org/TR/2004/REC-xmlschema-0-20041028" TargetMode="External"/><Relationship Id="rId27" Type="http://schemas.openxmlformats.org/officeDocument/2006/relationships/hyperlink" Target="http://www.w3.org/TR/2001/PR-xmlschema-0-20010330" TargetMode="External"/><Relationship Id="rId28" Type="http://schemas.openxmlformats.org/officeDocument/2006/relationships/hyperlink" Target="file:///C:/Users/Maarten/Documents/Documents and Settings/topee/Local Settings/Temporary Internet Files/0205/ http://www.w3.org/TR/2004/REC-xmlschema-2-20041028" TargetMode="External"/><Relationship Id="rId29" Type="http://schemas.openxmlformats.org/officeDocument/2006/relationships/hyperlink" Target="http://www.w3.org/TR/xop10/" TargetMode="External"/><Relationship Id="rId30" Type="http://schemas.openxmlformats.org/officeDocument/2006/relationships/hyperlink" Target="https://www.logius.nl/fileadmin/logius/ns/diensten/digikoppeling/koppelvlakstandaarden/Digikoppeling_3.0_Koppelvlakstandaard_WUS_v3.2.pdf" TargetMode="External"/><Relationship Id="rId31" Type="http://schemas.openxmlformats.org/officeDocument/2006/relationships/hyperlink" Target="https://www.logius.nl/fileadmin/logius/ns/diensten/digikoppeling/koppelvlakstandaarden/Digikoppeling_3.0_Best_Practices_WUS_v1.9.pdf" TargetMode="External"/><Relationship Id="rId32" Type="http://schemas.openxmlformats.org/officeDocument/2006/relationships/hyperlink" Target="https://www.logius.nl/fileadmin/logius/ns/diensten/digikoppeling/koppelvlakstandaarden/Digikoppeling_2.0_Koppelvlakstandaard_ebMS_v2.5.pdf" TargetMode="External"/><Relationship Id="rId33" Type="http://schemas.openxmlformats.org/officeDocument/2006/relationships/hyperlink" Target="https://www.logius.nl/fileadmin/logius/ns/diensten/digikoppeling/koppelvlakstandaarden/Digikoppeling_2.0_Best_Practices_ebMS_v1.6.pdf" TargetMode="External"/><Relationship Id="rId34" Type="http://schemas.openxmlformats.org/officeDocument/2006/relationships/hyperlink" Target="https://www.ietf.org/rfc/rfc2141.txt" TargetMode="External"/><Relationship Id="rId35" Type="http://schemas.openxmlformats.org/officeDocument/2006/relationships/hyperlink" Target="https://tools.ietf.org/html/rfc2822" TargetMode="External"/><Relationship Id="rId36" Type="http://schemas.openxmlformats.org/officeDocument/2006/relationships/footnotes" Target="footnotes.xml"/><Relationship Id="rId37" Type="http://schemas.openxmlformats.org/officeDocument/2006/relationships/numbering" Target="numbering.xml"/><Relationship Id="rId38" Type="http://schemas.openxmlformats.org/officeDocument/2006/relationships/fontTable" Target="fontTable.xml"/><Relationship Id="rId3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3938</TotalTime>
  <Application>LibreOffice/5.1.6.2$Windows_x86 LibreOffice_project/07ac168c60a517dba0f0d7bc7540f5afa45f0909</Application>
  <Pages>24</Pages>
  <Words>7811</Words>
  <Characters>50656</Characters>
  <CharactersWithSpaces>58151</CharactersWithSpaces>
  <Paragraphs>462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2008-09-03T18:26:25Z</dcterms:created>
  <dc:creator>Maarten van den Broek</dc:creator>
  <dc:description/>
  <dc:language>nl-NL</dc:language>
  <cp:lastModifiedBy/>
  <dcterms:modified xsi:type="dcterms:W3CDTF">2017-01-30T13:25:07Z</dcterms:modified>
  <cp:revision>149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